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09682342" w:displacedByCustomXml="next"/>
    <w:sdt>
      <w:sdtPr>
        <w:rPr>
          <w:rFonts w:asciiTheme="majorHAnsi" w:eastAsiaTheme="majorEastAsia" w:hAnsiTheme="majorHAnsi" w:cstheme="majorBidi"/>
          <w:caps/>
        </w:rPr>
        <w:id w:val="-302932839"/>
        <w:docPartObj>
          <w:docPartGallery w:val="Cover Pages"/>
          <w:docPartUnique/>
        </w:docPartObj>
      </w:sdtPr>
      <w:sdtEndPr>
        <w:rPr>
          <w:rFonts w:ascii="Arial" w:eastAsiaTheme="minorHAnsi" w:hAnsi="Arial" w:cs="Arial"/>
          <w:caps w:val="0"/>
          <w:color w:val="FF0000"/>
          <w:sz w:val="34"/>
          <w:szCs w:val="34"/>
          <w:lang w:val="en-US"/>
        </w:rPr>
      </w:sdtEndPr>
      <w:sdtContent>
        <w:tbl>
          <w:tblPr>
            <w:tblW w:w="5000" w:type="pct"/>
            <w:jc w:val="center"/>
            <w:tblLook w:val="04A0" w:firstRow="1" w:lastRow="0" w:firstColumn="1" w:lastColumn="0" w:noHBand="0" w:noVBand="1"/>
          </w:tblPr>
          <w:tblGrid>
            <w:gridCol w:w="9070"/>
          </w:tblGrid>
          <w:tr w:rsidR="007269AC">
            <w:trPr>
              <w:trHeight w:val="2880"/>
              <w:jc w:val="center"/>
            </w:trPr>
            <w:sdt>
              <w:sdtPr>
                <w:rPr>
                  <w:rFonts w:asciiTheme="majorHAnsi" w:eastAsiaTheme="majorEastAsia" w:hAnsiTheme="majorHAnsi" w:cstheme="majorBidi"/>
                  <w:caps/>
                </w:rPr>
                <w:alias w:val="Εταιρεία"/>
                <w:id w:val="15524243"/>
                <w:placeholder>
                  <w:docPart w:val="118DAEE050EE4CD896B084602AD2D226"/>
                </w:placeholder>
                <w:dataBinding w:prefixMappings="xmlns:ns0='http://schemas.openxmlformats.org/officeDocument/2006/extended-properties'" w:xpath="/ns0:Properties[1]/ns0:Company[1]" w:storeItemID="{6668398D-A668-4E3E-A5EB-62B293D839F1}"/>
                <w:text/>
              </w:sdtPr>
              <w:sdtEndPr/>
              <w:sdtContent>
                <w:tc>
                  <w:tcPr>
                    <w:tcW w:w="5000" w:type="pct"/>
                  </w:tcPr>
                  <w:p w:rsidR="007269AC" w:rsidRDefault="007269AC" w:rsidP="007269AC">
                    <w:pPr>
                      <w:pStyle w:val="a5"/>
                      <w:jc w:val="center"/>
                      <w:rPr>
                        <w:rFonts w:asciiTheme="majorHAnsi" w:eastAsiaTheme="majorEastAsia" w:hAnsiTheme="majorHAnsi" w:cstheme="majorBidi"/>
                        <w:caps/>
                      </w:rPr>
                    </w:pPr>
                    <w:r>
                      <w:rPr>
                        <w:rFonts w:asciiTheme="majorHAnsi" w:eastAsiaTheme="majorEastAsia" w:hAnsiTheme="majorHAnsi" w:cstheme="majorBidi"/>
                        <w:caps/>
                      </w:rPr>
                      <w:t>Πανεπιστημιο δυτικησ μακεδονιασ – Παιδαγωγικο τμημα δημοτικησ εκπαιδευσησ</w:t>
                    </w:r>
                  </w:p>
                </w:tc>
              </w:sdtContent>
            </w:sdt>
          </w:tr>
          <w:tr w:rsidR="007269AC">
            <w:trPr>
              <w:trHeight w:val="1440"/>
              <w:jc w:val="center"/>
            </w:trPr>
            <w:sdt>
              <w:sdtPr>
                <w:rPr>
                  <w:rFonts w:asciiTheme="majorHAnsi" w:eastAsiaTheme="majorEastAsia" w:hAnsiTheme="majorHAnsi" w:cstheme="majorBidi"/>
                  <w:sz w:val="80"/>
                  <w:szCs w:val="80"/>
                </w:rPr>
                <w:alias w:val="Τίτλος"/>
                <w:id w:val="15524250"/>
                <w:placeholder>
                  <w:docPart w:val="7815D38CD9BD4A23AF666B9B0948B995"/>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7269AC" w:rsidRDefault="007269AC" w:rsidP="007269AC">
                    <w:pPr>
                      <w:pStyle w:val="a5"/>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Εργασία 1η</w:t>
                    </w:r>
                  </w:p>
                </w:tc>
              </w:sdtContent>
            </w:sdt>
          </w:tr>
          <w:tr w:rsidR="007269AC">
            <w:trPr>
              <w:trHeight w:val="720"/>
              <w:jc w:val="center"/>
            </w:trPr>
            <w:sdt>
              <w:sdtPr>
                <w:rPr>
                  <w:rFonts w:asciiTheme="majorHAnsi" w:eastAsiaTheme="majorEastAsia" w:hAnsiTheme="majorHAnsi" w:cstheme="majorBidi"/>
                  <w:sz w:val="44"/>
                  <w:szCs w:val="44"/>
                </w:rPr>
                <w:alias w:val="Υπότιτλος"/>
                <w:id w:val="15524255"/>
                <w:placeholder>
                  <w:docPart w:val="67556749CCC344BE90085B8082249617"/>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7269AC" w:rsidRDefault="007269AC" w:rsidP="007269AC">
                    <w:pPr>
                      <w:pStyle w:val="a5"/>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Χρήση του </w:t>
                    </w:r>
                    <w:r>
                      <w:rPr>
                        <w:rFonts w:asciiTheme="majorHAnsi" w:eastAsiaTheme="majorEastAsia" w:hAnsiTheme="majorHAnsi" w:cstheme="majorBidi"/>
                        <w:sz w:val="44"/>
                        <w:szCs w:val="44"/>
                        <w:lang w:val="en-US"/>
                      </w:rPr>
                      <w:t>Word</w:t>
                    </w:r>
                  </w:p>
                </w:tc>
              </w:sdtContent>
            </w:sdt>
          </w:tr>
          <w:tr w:rsidR="007269AC">
            <w:trPr>
              <w:trHeight w:val="360"/>
              <w:jc w:val="center"/>
            </w:trPr>
            <w:tc>
              <w:tcPr>
                <w:tcW w:w="5000" w:type="pct"/>
                <w:vAlign w:val="center"/>
              </w:tcPr>
              <w:p w:rsidR="007269AC" w:rsidRDefault="007269AC">
                <w:pPr>
                  <w:pStyle w:val="a5"/>
                  <w:jc w:val="center"/>
                </w:pPr>
              </w:p>
            </w:tc>
          </w:tr>
          <w:tr w:rsidR="007269AC">
            <w:trPr>
              <w:trHeight w:val="360"/>
              <w:jc w:val="center"/>
            </w:trPr>
            <w:sdt>
              <w:sdtPr>
                <w:rPr>
                  <w:b/>
                  <w:bCs/>
                </w:rPr>
                <w:alias w:val="Συντάκτης"/>
                <w:id w:val="15524260"/>
                <w:placeholder>
                  <w:docPart w:val="C1204807624749DC806A86A97B6004A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7269AC" w:rsidRDefault="007269AC">
                    <w:pPr>
                      <w:pStyle w:val="a5"/>
                      <w:jc w:val="center"/>
                      <w:rPr>
                        <w:b/>
                        <w:bCs/>
                      </w:rPr>
                    </w:pPr>
                    <w:proofErr w:type="spellStart"/>
                    <w:r>
                      <w:rPr>
                        <w:b/>
                        <w:bCs/>
                      </w:rPr>
                      <w:t>Τσαλουχίδου</w:t>
                    </w:r>
                    <w:proofErr w:type="spellEnd"/>
                    <w:r>
                      <w:rPr>
                        <w:b/>
                        <w:bCs/>
                      </w:rPr>
                      <w:t xml:space="preserve"> Ελεονώρα – Στεφανία 4533</w:t>
                    </w:r>
                  </w:p>
                </w:tc>
              </w:sdtContent>
            </w:sdt>
          </w:tr>
          <w:tr w:rsidR="007269AC">
            <w:trPr>
              <w:trHeight w:val="360"/>
              <w:jc w:val="center"/>
            </w:trPr>
            <w:sdt>
              <w:sdtPr>
                <w:rPr>
                  <w:b/>
                  <w:bCs/>
                </w:rPr>
                <w:alias w:val="Ημερομηνία"/>
                <w:id w:val="516659546"/>
                <w:placeholder>
                  <w:docPart w:val="669ACF7AAD2E4DC7BA202A70E93C708D"/>
                </w:placeholder>
                <w:dataBinding w:prefixMappings="xmlns:ns0='http://schemas.microsoft.com/office/2006/coverPageProps'" w:xpath="/ns0:CoverPageProperties[1]/ns0:PublishDate[1]" w:storeItemID="{55AF091B-3C7A-41E3-B477-F2FDAA23CFDA}"/>
                <w:date w:fullDate="2018-03-25T00:00:00Z">
                  <w:dateFormat w:val="d/M/yyyy"/>
                  <w:lid w:val="el-GR"/>
                  <w:storeMappedDataAs w:val="dateTime"/>
                  <w:calendar w:val="gregorian"/>
                </w:date>
              </w:sdtPr>
              <w:sdtEndPr/>
              <w:sdtContent>
                <w:tc>
                  <w:tcPr>
                    <w:tcW w:w="5000" w:type="pct"/>
                    <w:vAlign w:val="center"/>
                  </w:tcPr>
                  <w:p w:rsidR="007269AC" w:rsidRDefault="007269AC" w:rsidP="007269AC">
                    <w:pPr>
                      <w:pStyle w:val="a5"/>
                      <w:jc w:val="center"/>
                      <w:rPr>
                        <w:b/>
                        <w:bCs/>
                      </w:rPr>
                    </w:pPr>
                    <w:r>
                      <w:rPr>
                        <w:b/>
                        <w:bCs/>
                      </w:rPr>
                      <w:t>25/3/2018</w:t>
                    </w:r>
                  </w:p>
                </w:tc>
              </w:sdtContent>
            </w:sdt>
          </w:tr>
        </w:tbl>
        <w:p w:rsidR="007269AC" w:rsidRDefault="007269AC"/>
        <w:p w:rsidR="007269AC" w:rsidRDefault="007269AC"/>
        <w:tbl>
          <w:tblPr>
            <w:tblpPr w:leftFromText="187" w:rightFromText="187" w:horzAnchor="margin" w:tblpXSpec="center" w:tblpYSpec="bottom"/>
            <w:tblW w:w="5000" w:type="pct"/>
            <w:tblLook w:val="04A0" w:firstRow="1" w:lastRow="0" w:firstColumn="1" w:lastColumn="0" w:noHBand="0" w:noVBand="1"/>
          </w:tblPr>
          <w:tblGrid>
            <w:gridCol w:w="9070"/>
          </w:tblGrid>
          <w:tr w:rsidR="007269AC">
            <w:sdt>
              <w:sdtPr>
                <w:alias w:val="Απόσπασμα"/>
                <w:id w:val="8276291"/>
                <w:placeholder>
                  <w:docPart w:val="6495D01165CF4BCEB74FA26C23EB1381"/>
                </w:placeholder>
                <w:dataBinding w:prefixMappings="xmlns:ns0='http://schemas.microsoft.com/office/2006/coverPageProps'" w:xpath="/ns0:CoverPageProperties[1]/ns0:Abstract[1]" w:storeItemID="{55AF091B-3C7A-41E3-B477-F2FDAA23CFDA}"/>
                <w:text/>
              </w:sdtPr>
              <w:sdtEndPr/>
              <w:sdtContent>
                <w:tc>
                  <w:tcPr>
                    <w:tcW w:w="5000" w:type="pct"/>
                  </w:tcPr>
                  <w:p w:rsidR="007269AC" w:rsidRDefault="007269AC" w:rsidP="007269AC">
                    <w:pPr>
                      <w:pStyle w:val="a5"/>
                    </w:pPr>
                    <w:r>
                      <w:t>Εργασία 1η</w:t>
                    </w:r>
                  </w:p>
                </w:tc>
              </w:sdtContent>
            </w:sdt>
          </w:tr>
        </w:tbl>
        <w:p w:rsidR="007269AC" w:rsidRDefault="007269AC"/>
        <w:p w:rsidR="007269AC" w:rsidRDefault="007269AC">
          <w:pPr>
            <w:rPr>
              <w:rFonts w:ascii="Arial" w:eastAsiaTheme="majorEastAsia" w:hAnsi="Arial" w:cs="Arial"/>
              <w:b/>
              <w:bCs/>
              <w:color w:val="FF0000"/>
              <w:sz w:val="34"/>
              <w:szCs w:val="34"/>
              <w:lang w:val="en-US"/>
            </w:rPr>
          </w:pPr>
          <w:r w:rsidRPr="007269AC">
            <w:rPr>
              <w:rFonts w:ascii="Arial" w:hAnsi="Arial" w:cs="Arial"/>
              <w:color w:val="FF0000"/>
              <w:sz w:val="34"/>
              <w:szCs w:val="34"/>
            </w:rPr>
            <w:br w:type="page"/>
          </w:r>
        </w:p>
      </w:sdtContent>
    </w:sdt>
    <w:sdt>
      <w:sdtPr>
        <w:rPr>
          <w:rFonts w:asciiTheme="minorHAnsi" w:eastAsiaTheme="minorHAnsi" w:hAnsiTheme="minorHAnsi" w:cstheme="minorBidi"/>
          <w:b w:val="0"/>
          <w:bCs w:val="0"/>
          <w:color w:val="auto"/>
          <w:sz w:val="22"/>
          <w:szCs w:val="22"/>
          <w:lang w:eastAsia="en-US"/>
        </w:rPr>
        <w:id w:val="-1303072266"/>
        <w:docPartObj>
          <w:docPartGallery w:val="Table of Contents"/>
          <w:docPartUnique/>
        </w:docPartObj>
      </w:sdtPr>
      <w:sdtEndPr/>
      <w:sdtContent>
        <w:p w:rsidR="00A82931" w:rsidRDefault="00A82931">
          <w:pPr>
            <w:pStyle w:val="a3"/>
          </w:pPr>
          <w:r>
            <w:t>Περιεχόμενα</w:t>
          </w:r>
        </w:p>
        <w:p w:rsidR="000D5B76" w:rsidRDefault="00A82931">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863325" w:history="1">
            <w:r w:rsidR="000D5B76" w:rsidRPr="004101EB">
              <w:rPr>
                <w:rStyle w:val="-"/>
                <w:rFonts w:ascii="Arial" w:hAnsi="Arial" w:cs="Arial"/>
                <w:noProof/>
                <w:shd w:val="clear" w:color="auto" w:fill="FFFFFF"/>
                <w:lang w:val="en-US"/>
              </w:rPr>
              <w:t>Ecology</w:t>
            </w:r>
            <w:r w:rsidR="000D5B76">
              <w:rPr>
                <w:noProof/>
                <w:webHidden/>
              </w:rPr>
              <w:tab/>
            </w:r>
            <w:r w:rsidR="000D5B76">
              <w:rPr>
                <w:noProof/>
                <w:webHidden/>
              </w:rPr>
              <w:fldChar w:fldCharType="begin"/>
            </w:r>
            <w:r w:rsidR="000D5B76">
              <w:rPr>
                <w:noProof/>
                <w:webHidden/>
              </w:rPr>
              <w:instrText xml:space="preserve"> PAGEREF _Toc509863325 \h </w:instrText>
            </w:r>
            <w:r w:rsidR="000D5B76">
              <w:rPr>
                <w:noProof/>
                <w:webHidden/>
              </w:rPr>
            </w:r>
            <w:r w:rsidR="000D5B76">
              <w:rPr>
                <w:noProof/>
                <w:webHidden/>
              </w:rPr>
              <w:fldChar w:fldCharType="separate"/>
            </w:r>
            <w:r w:rsidR="000D5B76">
              <w:rPr>
                <w:noProof/>
                <w:webHidden/>
              </w:rPr>
              <w:t>2</w:t>
            </w:r>
            <w:r w:rsidR="000D5B76">
              <w:rPr>
                <w:noProof/>
                <w:webHidden/>
              </w:rPr>
              <w:fldChar w:fldCharType="end"/>
            </w:r>
          </w:hyperlink>
        </w:p>
        <w:p w:rsidR="000D5B76" w:rsidRDefault="000D5B76">
          <w:pPr>
            <w:pStyle w:val="20"/>
            <w:tabs>
              <w:tab w:val="right" w:leader="dot" w:pos="9060"/>
            </w:tabs>
            <w:rPr>
              <w:rFonts w:eastAsiaTheme="minorEastAsia"/>
              <w:noProof/>
              <w:lang w:eastAsia="el-GR"/>
            </w:rPr>
          </w:pPr>
          <w:hyperlink w:anchor="_Toc509863326" w:history="1">
            <w:r w:rsidRPr="004101EB">
              <w:rPr>
                <w:rStyle w:val="-"/>
                <w:noProof/>
                <w:lang w:val="en-US"/>
              </w:rPr>
              <w:t>Meaning</w:t>
            </w:r>
            <w:r>
              <w:rPr>
                <w:noProof/>
                <w:webHidden/>
              </w:rPr>
              <w:tab/>
            </w:r>
            <w:r>
              <w:rPr>
                <w:noProof/>
                <w:webHidden/>
              </w:rPr>
              <w:fldChar w:fldCharType="begin"/>
            </w:r>
            <w:r>
              <w:rPr>
                <w:noProof/>
                <w:webHidden/>
              </w:rPr>
              <w:instrText xml:space="preserve"> PAGEREF _Toc509863326 \h </w:instrText>
            </w:r>
            <w:r>
              <w:rPr>
                <w:noProof/>
                <w:webHidden/>
              </w:rPr>
            </w:r>
            <w:r>
              <w:rPr>
                <w:noProof/>
                <w:webHidden/>
              </w:rPr>
              <w:fldChar w:fldCharType="separate"/>
            </w:r>
            <w:r>
              <w:rPr>
                <w:noProof/>
                <w:webHidden/>
              </w:rPr>
              <w:t>2</w:t>
            </w:r>
            <w:r>
              <w:rPr>
                <w:noProof/>
                <w:webHidden/>
              </w:rPr>
              <w:fldChar w:fldCharType="end"/>
            </w:r>
          </w:hyperlink>
        </w:p>
        <w:p w:rsidR="000D5B76" w:rsidRDefault="000D5B76">
          <w:pPr>
            <w:pStyle w:val="10"/>
            <w:tabs>
              <w:tab w:val="right" w:leader="dot" w:pos="9060"/>
            </w:tabs>
            <w:rPr>
              <w:rFonts w:eastAsiaTheme="minorEastAsia"/>
              <w:noProof/>
              <w:lang w:eastAsia="el-GR"/>
            </w:rPr>
          </w:pPr>
          <w:hyperlink w:anchor="_Toc509863327" w:history="1">
            <w:r w:rsidRPr="004101EB">
              <w:rPr>
                <w:rStyle w:val="-"/>
                <w:rFonts w:ascii="Arial" w:hAnsi="Arial" w:cs="Arial"/>
                <w:noProof/>
                <w:lang w:val="en-US" w:eastAsia="el-GR"/>
              </w:rPr>
              <w:t>Recycling</w:t>
            </w:r>
            <w:r>
              <w:rPr>
                <w:noProof/>
                <w:webHidden/>
              </w:rPr>
              <w:tab/>
            </w:r>
            <w:r>
              <w:rPr>
                <w:noProof/>
                <w:webHidden/>
              </w:rPr>
              <w:fldChar w:fldCharType="begin"/>
            </w:r>
            <w:r>
              <w:rPr>
                <w:noProof/>
                <w:webHidden/>
              </w:rPr>
              <w:instrText xml:space="preserve"> PAGEREF _Toc509863327 \h </w:instrText>
            </w:r>
            <w:r>
              <w:rPr>
                <w:noProof/>
                <w:webHidden/>
              </w:rPr>
            </w:r>
            <w:r>
              <w:rPr>
                <w:noProof/>
                <w:webHidden/>
              </w:rPr>
              <w:fldChar w:fldCharType="separate"/>
            </w:r>
            <w:r>
              <w:rPr>
                <w:noProof/>
                <w:webHidden/>
              </w:rPr>
              <w:t>3</w:t>
            </w:r>
            <w:r>
              <w:rPr>
                <w:noProof/>
                <w:webHidden/>
              </w:rPr>
              <w:fldChar w:fldCharType="end"/>
            </w:r>
          </w:hyperlink>
        </w:p>
        <w:p w:rsidR="000D5B76" w:rsidRDefault="000D5B76">
          <w:pPr>
            <w:pStyle w:val="20"/>
            <w:tabs>
              <w:tab w:val="right" w:leader="dot" w:pos="9060"/>
            </w:tabs>
            <w:rPr>
              <w:rFonts w:eastAsiaTheme="minorEastAsia"/>
              <w:noProof/>
              <w:lang w:eastAsia="el-GR"/>
            </w:rPr>
          </w:pPr>
          <w:hyperlink w:anchor="_Toc509863328" w:history="1">
            <w:r w:rsidRPr="004101EB">
              <w:rPr>
                <w:rStyle w:val="-"/>
                <w:noProof/>
                <w:lang w:val="en-US" w:eastAsia="el-GR"/>
              </w:rPr>
              <w:t>Meaning</w:t>
            </w:r>
            <w:r>
              <w:rPr>
                <w:noProof/>
                <w:webHidden/>
              </w:rPr>
              <w:tab/>
            </w:r>
            <w:r>
              <w:rPr>
                <w:noProof/>
                <w:webHidden/>
              </w:rPr>
              <w:fldChar w:fldCharType="begin"/>
            </w:r>
            <w:r>
              <w:rPr>
                <w:noProof/>
                <w:webHidden/>
              </w:rPr>
              <w:instrText xml:space="preserve"> PAGEREF _Toc509863328 \h </w:instrText>
            </w:r>
            <w:r>
              <w:rPr>
                <w:noProof/>
                <w:webHidden/>
              </w:rPr>
            </w:r>
            <w:r>
              <w:rPr>
                <w:noProof/>
                <w:webHidden/>
              </w:rPr>
              <w:fldChar w:fldCharType="separate"/>
            </w:r>
            <w:r>
              <w:rPr>
                <w:noProof/>
                <w:webHidden/>
              </w:rPr>
              <w:t>3</w:t>
            </w:r>
            <w:r>
              <w:rPr>
                <w:noProof/>
                <w:webHidden/>
              </w:rPr>
              <w:fldChar w:fldCharType="end"/>
            </w:r>
          </w:hyperlink>
        </w:p>
        <w:p w:rsidR="000D5B76" w:rsidRDefault="000D5B76">
          <w:pPr>
            <w:pStyle w:val="10"/>
            <w:tabs>
              <w:tab w:val="right" w:leader="dot" w:pos="9060"/>
            </w:tabs>
            <w:rPr>
              <w:rFonts w:eastAsiaTheme="minorEastAsia"/>
              <w:noProof/>
              <w:lang w:eastAsia="el-GR"/>
            </w:rPr>
          </w:pPr>
          <w:hyperlink w:anchor="_Toc509863329" w:history="1">
            <w:r w:rsidRPr="004101EB">
              <w:rPr>
                <w:rStyle w:val="-"/>
                <w:rFonts w:ascii="Arial" w:hAnsi="Arial" w:cs="Arial"/>
                <w:noProof/>
                <w:lang w:val="en-US"/>
              </w:rPr>
              <w:t>Global Warming</w:t>
            </w:r>
            <w:r>
              <w:rPr>
                <w:noProof/>
                <w:webHidden/>
              </w:rPr>
              <w:tab/>
            </w:r>
            <w:r>
              <w:rPr>
                <w:noProof/>
                <w:webHidden/>
              </w:rPr>
              <w:fldChar w:fldCharType="begin"/>
            </w:r>
            <w:r>
              <w:rPr>
                <w:noProof/>
                <w:webHidden/>
              </w:rPr>
              <w:instrText xml:space="preserve"> PAGEREF _Toc509863329 \h </w:instrText>
            </w:r>
            <w:r>
              <w:rPr>
                <w:noProof/>
                <w:webHidden/>
              </w:rPr>
            </w:r>
            <w:r>
              <w:rPr>
                <w:noProof/>
                <w:webHidden/>
              </w:rPr>
              <w:fldChar w:fldCharType="separate"/>
            </w:r>
            <w:r>
              <w:rPr>
                <w:noProof/>
                <w:webHidden/>
              </w:rPr>
              <w:t>4</w:t>
            </w:r>
            <w:r>
              <w:rPr>
                <w:noProof/>
                <w:webHidden/>
              </w:rPr>
              <w:fldChar w:fldCharType="end"/>
            </w:r>
          </w:hyperlink>
        </w:p>
        <w:p w:rsidR="000D5B76" w:rsidRDefault="000D5B76">
          <w:pPr>
            <w:pStyle w:val="20"/>
            <w:tabs>
              <w:tab w:val="right" w:leader="dot" w:pos="9060"/>
            </w:tabs>
            <w:rPr>
              <w:rFonts w:eastAsiaTheme="minorEastAsia"/>
              <w:noProof/>
              <w:lang w:eastAsia="el-GR"/>
            </w:rPr>
          </w:pPr>
          <w:hyperlink w:anchor="_Toc509863330" w:history="1">
            <w:r w:rsidRPr="004101EB">
              <w:rPr>
                <w:rStyle w:val="-"/>
                <w:noProof/>
                <w:lang w:val="en-US"/>
              </w:rPr>
              <w:t>Meaning</w:t>
            </w:r>
            <w:r>
              <w:rPr>
                <w:noProof/>
                <w:webHidden/>
              </w:rPr>
              <w:tab/>
            </w:r>
            <w:r>
              <w:rPr>
                <w:noProof/>
                <w:webHidden/>
              </w:rPr>
              <w:fldChar w:fldCharType="begin"/>
            </w:r>
            <w:r>
              <w:rPr>
                <w:noProof/>
                <w:webHidden/>
              </w:rPr>
              <w:instrText xml:space="preserve"> PAGEREF _Toc509863330 \h </w:instrText>
            </w:r>
            <w:r>
              <w:rPr>
                <w:noProof/>
                <w:webHidden/>
              </w:rPr>
            </w:r>
            <w:r>
              <w:rPr>
                <w:noProof/>
                <w:webHidden/>
              </w:rPr>
              <w:fldChar w:fldCharType="separate"/>
            </w:r>
            <w:r>
              <w:rPr>
                <w:noProof/>
                <w:webHidden/>
              </w:rPr>
              <w:t>4</w:t>
            </w:r>
            <w:r>
              <w:rPr>
                <w:noProof/>
                <w:webHidden/>
              </w:rPr>
              <w:fldChar w:fldCharType="end"/>
            </w:r>
          </w:hyperlink>
        </w:p>
        <w:p w:rsidR="000D5B76" w:rsidRDefault="000D5B76">
          <w:pPr>
            <w:pStyle w:val="10"/>
            <w:tabs>
              <w:tab w:val="right" w:leader="dot" w:pos="9060"/>
            </w:tabs>
            <w:rPr>
              <w:rFonts w:eastAsiaTheme="minorEastAsia"/>
              <w:noProof/>
              <w:lang w:eastAsia="el-GR"/>
            </w:rPr>
          </w:pPr>
          <w:hyperlink w:anchor="_Toc509863331" w:history="1">
            <w:r w:rsidRPr="004101EB">
              <w:rPr>
                <w:rStyle w:val="-"/>
                <w:rFonts w:ascii="Arial" w:hAnsi="Arial" w:cs="Arial"/>
                <w:noProof/>
                <w:lang w:val="en-US"/>
              </w:rPr>
              <w:t>The Water Cycle</w:t>
            </w:r>
            <w:r>
              <w:rPr>
                <w:noProof/>
                <w:webHidden/>
              </w:rPr>
              <w:tab/>
            </w:r>
            <w:r>
              <w:rPr>
                <w:noProof/>
                <w:webHidden/>
              </w:rPr>
              <w:fldChar w:fldCharType="begin"/>
            </w:r>
            <w:r>
              <w:rPr>
                <w:noProof/>
                <w:webHidden/>
              </w:rPr>
              <w:instrText xml:space="preserve"> PAGEREF _Toc509863331 \h </w:instrText>
            </w:r>
            <w:r>
              <w:rPr>
                <w:noProof/>
                <w:webHidden/>
              </w:rPr>
            </w:r>
            <w:r>
              <w:rPr>
                <w:noProof/>
                <w:webHidden/>
              </w:rPr>
              <w:fldChar w:fldCharType="separate"/>
            </w:r>
            <w:r>
              <w:rPr>
                <w:noProof/>
                <w:webHidden/>
              </w:rPr>
              <w:t>5</w:t>
            </w:r>
            <w:r>
              <w:rPr>
                <w:noProof/>
                <w:webHidden/>
              </w:rPr>
              <w:fldChar w:fldCharType="end"/>
            </w:r>
          </w:hyperlink>
        </w:p>
        <w:p w:rsidR="000D5B76" w:rsidRDefault="000D5B76">
          <w:pPr>
            <w:pStyle w:val="30"/>
            <w:tabs>
              <w:tab w:val="right" w:leader="dot" w:pos="9060"/>
            </w:tabs>
            <w:rPr>
              <w:rFonts w:eastAsiaTheme="minorEastAsia"/>
              <w:noProof/>
              <w:lang w:eastAsia="el-GR"/>
            </w:rPr>
          </w:pPr>
          <w:hyperlink w:anchor="_Toc509863332" w:history="1">
            <w:r w:rsidRPr="004101EB">
              <w:rPr>
                <w:rStyle w:val="-"/>
                <w:noProof/>
                <w:lang w:val="en-US"/>
              </w:rPr>
              <w:t>Meaning</w:t>
            </w:r>
            <w:r>
              <w:rPr>
                <w:noProof/>
                <w:webHidden/>
              </w:rPr>
              <w:tab/>
            </w:r>
            <w:r>
              <w:rPr>
                <w:noProof/>
                <w:webHidden/>
              </w:rPr>
              <w:fldChar w:fldCharType="begin"/>
            </w:r>
            <w:r>
              <w:rPr>
                <w:noProof/>
                <w:webHidden/>
              </w:rPr>
              <w:instrText xml:space="preserve"> PAGEREF _Toc509863332 \h </w:instrText>
            </w:r>
            <w:r>
              <w:rPr>
                <w:noProof/>
                <w:webHidden/>
              </w:rPr>
            </w:r>
            <w:r>
              <w:rPr>
                <w:noProof/>
                <w:webHidden/>
              </w:rPr>
              <w:fldChar w:fldCharType="separate"/>
            </w:r>
            <w:r>
              <w:rPr>
                <w:noProof/>
                <w:webHidden/>
              </w:rPr>
              <w:t>5</w:t>
            </w:r>
            <w:r>
              <w:rPr>
                <w:noProof/>
                <w:webHidden/>
              </w:rPr>
              <w:fldChar w:fldCharType="end"/>
            </w:r>
          </w:hyperlink>
        </w:p>
        <w:p w:rsidR="000D5B76" w:rsidRDefault="000D5B76">
          <w:pPr>
            <w:pStyle w:val="10"/>
            <w:tabs>
              <w:tab w:val="right" w:leader="dot" w:pos="9060"/>
            </w:tabs>
            <w:rPr>
              <w:rFonts w:eastAsiaTheme="minorEastAsia"/>
              <w:noProof/>
              <w:lang w:eastAsia="el-GR"/>
            </w:rPr>
          </w:pPr>
          <w:hyperlink w:anchor="_Toc509863333" w:history="1">
            <w:r w:rsidRPr="004101EB">
              <w:rPr>
                <w:rStyle w:val="-"/>
                <w:rFonts w:ascii="Arial" w:hAnsi="Arial" w:cs="Arial"/>
                <w:noProof/>
                <w:lang w:val="en-US"/>
              </w:rPr>
              <w:t>Renewable Energy</w:t>
            </w:r>
            <w:r>
              <w:rPr>
                <w:noProof/>
                <w:webHidden/>
              </w:rPr>
              <w:tab/>
            </w:r>
            <w:r>
              <w:rPr>
                <w:noProof/>
                <w:webHidden/>
              </w:rPr>
              <w:fldChar w:fldCharType="begin"/>
            </w:r>
            <w:r>
              <w:rPr>
                <w:noProof/>
                <w:webHidden/>
              </w:rPr>
              <w:instrText xml:space="preserve"> PAGEREF _Toc509863333 \h </w:instrText>
            </w:r>
            <w:r>
              <w:rPr>
                <w:noProof/>
                <w:webHidden/>
              </w:rPr>
            </w:r>
            <w:r>
              <w:rPr>
                <w:noProof/>
                <w:webHidden/>
              </w:rPr>
              <w:fldChar w:fldCharType="separate"/>
            </w:r>
            <w:r>
              <w:rPr>
                <w:noProof/>
                <w:webHidden/>
              </w:rPr>
              <w:t>6</w:t>
            </w:r>
            <w:r>
              <w:rPr>
                <w:noProof/>
                <w:webHidden/>
              </w:rPr>
              <w:fldChar w:fldCharType="end"/>
            </w:r>
          </w:hyperlink>
        </w:p>
        <w:p w:rsidR="000D5B76" w:rsidRDefault="000D5B76">
          <w:pPr>
            <w:pStyle w:val="20"/>
            <w:tabs>
              <w:tab w:val="right" w:leader="dot" w:pos="9060"/>
            </w:tabs>
            <w:rPr>
              <w:rFonts w:eastAsiaTheme="minorEastAsia"/>
              <w:noProof/>
              <w:lang w:eastAsia="el-GR"/>
            </w:rPr>
          </w:pPr>
          <w:hyperlink w:anchor="_Toc509863334" w:history="1">
            <w:r w:rsidRPr="004101EB">
              <w:rPr>
                <w:rStyle w:val="-"/>
                <w:noProof/>
                <w:lang w:val="en-US"/>
              </w:rPr>
              <w:t>Meaning</w:t>
            </w:r>
            <w:r>
              <w:rPr>
                <w:noProof/>
                <w:webHidden/>
              </w:rPr>
              <w:tab/>
            </w:r>
            <w:r>
              <w:rPr>
                <w:noProof/>
                <w:webHidden/>
              </w:rPr>
              <w:fldChar w:fldCharType="begin"/>
            </w:r>
            <w:r>
              <w:rPr>
                <w:noProof/>
                <w:webHidden/>
              </w:rPr>
              <w:instrText xml:space="preserve"> PAGEREF _Toc509863334 \h </w:instrText>
            </w:r>
            <w:r>
              <w:rPr>
                <w:noProof/>
                <w:webHidden/>
              </w:rPr>
            </w:r>
            <w:r>
              <w:rPr>
                <w:noProof/>
                <w:webHidden/>
              </w:rPr>
              <w:fldChar w:fldCharType="separate"/>
            </w:r>
            <w:r>
              <w:rPr>
                <w:noProof/>
                <w:webHidden/>
              </w:rPr>
              <w:t>6</w:t>
            </w:r>
            <w:r>
              <w:rPr>
                <w:noProof/>
                <w:webHidden/>
              </w:rPr>
              <w:fldChar w:fldCharType="end"/>
            </w:r>
          </w:hyperlink>
        </w:p>
        <w:p w:rsidR="000D5B76" w:rsidRDefault="000D5B76">
          <w:pPr>
            <w:pStyle w:val="10"/>
            <w:tabs>
              <w:tab w:val="right" w:leader="dot" w:pos="9060"/>
            </w:tabs>
            <w:rPr>
              <w:rFonts w:eastAsiaTheme="minorEastAsia"/>
              <w:noProof/>
              <w:lang w:eastAsia="el-GR"/>
            </w:rPr>
          </w:pPr>
          <w:hyperlink w:anchor="_Toc509863335" w:history="1">
            <w:r w:rsidRPr="004101EB">
              <w:rPr>
                <w:rStyle w:val="-"/>
                <w:rFonts w:ascii="Arial" w:hAnsi="Arial" w:cs="Arial"/>
                <w:noProof/>
                <w:lang w:val="en-US"/>
              </w:rPr>
              <w:t>Η οικογένειά μου</w:t>
            </w:r>
            <w:bookmarkStart w:id="1" w:name="_GoBack"/>
            <w:bookmarkEnd w:id="1"/>
            <w:r>
              <w:rPr>
                <w:noProof/>
                <w:webHidden/>
              </w:rPr>
              <w:tab/>
            </w:r>
            <w:r>
              <w:rPr>
                <w:noProof/>
                <w:webHidden/>
              </w:rPr>
              <w:fldChar w:fldCharType="begin"/>
            </w:r>
            <w:r>
              <w:rPr>
                <w:noProof/>
                <w:webHidden/>
              </w:rPr>
              <w:instrText xml:space="preserve"> PAGEREF _Toc509863335 \h </w:instrText>
            </w:r>
            <w:r>
              <w:rPr>
                <w:noProof/>
                <w:webHidden/>
              </w:rPr>
            </w:r>
            <w:r>
              <w:rPr>
                <w:noProof/>
                <w:webHidden/>
              </w:rPr>
              <w:fldChar w:fldCharType="separate"/>
            </w:r>
            <w:r>
              <w:rPr>
                <w:noProof/>
                <w:webHidden/>
              </w:rPr>
              <w:t>7</w:t>
            </w:r>
            <w:r>
              <w:rPr>
                <w:noProof/>
                <w:webHidden/>
              </w:rPr>
              <w:fldChar w:fldCharType="end"/>
            </w:r>
          </w:hyperlink>
        </w:p>
        <w:p w:rsidR="00A84B14" w:rsidRPr="00230CD8" w:rsidRDefault="00A82931" w:rsidP="00230CD8">
          <w:pPr>
            <w:sectPr w:rsidR="00A84B14" w:rsidRPr="00230CD8" w:rsidSect="00861420">
              <w:pgSz w:w="11906" w:h="16838"/>
              <w:pgMar w:top="1418" w:right="1418" w:bottom="1418" w:left="1418" w:header="709" w:footer="709" w:gutter="0"/>
              <w:pgNumType w:start="0" w:chapStyle="1" w:chapSep="emDash"/>
              <w:cols w:space="708"/>
              <w:titlePg/>
              <w:docGrid w:linePitch="360"/>
            </w:sectPr>
          </w:pPr>
          <w:r>
            <w:rPr>
              <w:b/>
              <w:bCs/>
            </w:rPr>
            <w:fldChar w:fldCharType="end"/>
          </w:r>
        </w:p>
      </w:sdtContent>
    </w:sdt>
    <w:p w:rsidR="00A82931" w:rsidRPr="00230CD8" w:rsidRDefault="00A82931" w:rsidP="00230CD8">
      <w:pPr>
        <w:rPr>
          <w:rFonts w:ascii="Arial" w:eastAsiaTheme="majorEastAsia" w:hAnsi="Arial" w:cs="Arial"/>
          <w:b/>
          <w:bCs/>
          <w:color w:val="FF0000"/>
          <w:sz w:val="34"/>
          <w:szCs w:val="34"/>
          <w:shd w:val="clear" w:color="auto" w:fill="FFFFFF"/>
        </w:rPr>
        <w:sectPr w:rsidR="00A82931" w:rsidRPr="00230CD8" w:rsidSect="00A84B14">
          <w:type w:val="continuous"/>
          <w:pgSz w:w="11906" w:h="16838"/>
          <w:pgMar w:top="1418" w:right="1418" w:bottom="1418" w:left="1418" w:header="709" w:footer="709" w:gutter="0"/>
          <w:pgNumType w:start="0" w:chapStyle="1" w:chapSep="emDash"/>
          <w:cols w:space="708"/>
          <w:titlePg/>
          <w:docGrid w:linePitch="360"/>
        </w:sectPr>
      </w:pPr>
    </w:p>
    <w:bookmarkEnd w:id="0"/>
    <w:p w:rsidR="00230CD8" w:rsidRDefault="00230CD8" w:rsidP="00230CD8">
      <w:pPr>
        <w:tabs>
          <w:tab w:val="left" w:pos="2910"/>
        </w:tabs>
        <w:rPr>
          <w:rFonts w:ascii="Times New Roman" w:hAnsi="Times New Roman" w:cs="Times New Roman"/>
          <w:lang w:val="en-US"/>
        </w:rPr>
      </w:pPr>
    </w:p>
    <w:p w:rsid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Default="00230CD8" w:rsidP="00230CD8">
      <w:pPr>
        <w:rPr>
          <w:rFonts w:ascii="Times New Roman" w:hAnsi="Times New Roman" w:cs="Times New Roman"/>
          <w:lang w:val="en-US"/>
        </w:rPr>
      </w:pPr>
    </w:p>
    <w:p w:rsidR="00230CD8" w:rsidRDefault="00230CD8" w:rsidP="00230CD8">
      <w:pPr>
        <w:tabs>
          <w:tab w:val="left" w:pos="1725"/>
        </w:tabs>
        <w:rPr>
          <w:rFonts w:ascii="Times New Roman" w:hAnsi="Times New Roman" w:cs="Times New Roman"/>
          <w:lang w:val="en-US"/>
        </w:rPr>
      </w:pPr>
      <w:r>
        <w:rPr>
          <w:rFonts w:ascii="Times New Roman" w:hAnsi="Times New Roman" w:cs="Times New Roman"/>
          <w:lang w:val="en-US"/>
        </w:rPr>
        <w:tab/>
      </w:r>
    </w:p>
    <w:p w:rsidR="00230CD8" w:rsidRPr="00343AF8" w:rsidRDefault="00230CD8" w:rsidP="00343AF8">
      <w:pPr>
        <w:pStyle w:val="1"/>
        <w:rPr>
          <w:rFonts w:ascii="Arial" w:hAnsi="Arial" w:cs="Arial"/>
          <w:color w:val="FF0000"/>
          <w:sz w:val="34"/>
          <w:szCs w:val="34"/>
          <w:lang w:val="en-US"/>
        </w:rPr>
      </w:pPr>
      <w:r w:rsidRPr="00343AF8">
        <w:rPr>
          <w:rFonts w:ascii="Arial" w:hAnsi="Arial" w:cs="Arial"/>
          <w:color w:val="FF0000"/>
          <w:sz w:val="34"/>
          <w:szCs w:val="34"/>
          <w:lang w:val="en-US"/>
        </w:rPr>
        <w:br w:type="page"/>
      </w:r>
      <w:bookmarkStart w:id="2" w:name="_Toc509863325"/>
      <w:r w:rsidRPr="00343AF8">
        <w:rPr>
          <w:rFonts w:ascii="Arial" w:hAnsi="Arial" w:cs="Arial"/>
          <w:color w:val="FF0000"/>
          <w:sz w:val="34"/>
          <w:szCs w:val="34"/>
          <w:shd w:val="clear" w:color="auto" w:fill="FFFFFF"/>
          <w:lang w:val="en-US"/>
        </w:rPr>
        <w:lastRenderedPageBreak/>
        <w:t>Ecology</w:t>
      </w:r>
      <w:bookmarkEnd w:id="2"/>
    </w:p>
    <w:p w:rsidR="00230CD8" w:rsidRPr="006D7D62" w:rsidRDefault="00230CD8" w:rsidP="00230CD8">
      <w:pPr>
        <w:pStyle w:val="2"/>
        <w:spacing w:before="380" w:after="380"/>
        <w:rPr>
          <w:shd w:val="clear" w:color="auto" w:fill="FFFFFF"/>
          <w:lang w:val="en-US"/>
        </w:rPr>
      </w:pPr>
      <w:bookmarkStart w:id="3" w:name="_Toc509863326"/>
      <w:r>
        <w:rPr>
          <w:lang w:val="en-US"/>
        </w:rPr>
        <w:t>Meaning</w:t>
      </w:r>
      <w:bookmarkEnd w:id="3"/>
    </w:p>
    <w:p w:rsidR="00230CD8" w:rsidRPr="00566B5D" w:rsidRDefault="00230CD8" w:rsidP="00230CD8">
      <w:pPr>
        <w:spacing w:before="240" w:after="240" w:line="312" w:lineRule="auto"/>
        <w:ind w:firstLine="709"/>
        <w:rPr>
          <w:rFonts w:ascii="Times New Roman" w:hAnsi="Times New Roman" w:cs="Times New Roman"/>
          <w:shd w:val="clear" w:color="auto" w:fill="FFFFFF"/>
          <w:lang w:val="en-US"/>
        </w:rPr>
        <w:sectPr w:rsidR="00230CD8" w:rsidRPr="00566B5D" w:rsidSect="00230CD8">
          <w:headerReference w:type="default" r:id="rId8"/>
          <w:footerReference w:type="default" r:id="rId9"/>
          <w:headerReference w:type="first" r:id="rId10"/>
          <w:footerReference w:type="first" r:id="rId11"/>
          <w:type w:val="continuous"/>
          <w:pgSz w:w="11906" w:h="16838"/>
          <w:pgMar w:top="1418" w:right="1418" w:bottom="1418" w:left="1418" w:header="709" w:footer="709" w:gutter="0"/>
          <w:pgNumType w:start="0" w:chapStyle="1" w:chapSep="emDash"/>
          <w:cols w:space="708"/>
          <w:titlePg/>
          <w:docGrid w:linePitch="360"/>
        </w:sectPr>
      </w:pPr>
      <w:r w:rsidRPr="005F1783">
        <w:rPr>
          <w:rFonts w:ascii="Times New Roman" w:hAnsi="Times New Roman" w:cs="Times New Roman"/>
          <w:shd w:val="clear" w:color="auto" w:fill="FFFFFF"/>
          <w:lang w:val="en-US"/>
        </w:rPr>
        <w:t xml:space="preserve">Ecology (from Greek: </w:t>
      </w:r>
      <w:proofErr w:type="spellStart"/>
      <w:r w:rsidRPr="005F1783">
        <w:rPr>
          <w:rFonts w:ascii="Times New Roman" w:hAnsi="Times New Roman" w:cs="Times New Roman"/>
          <w:shd w:val="clear" w:color="auto" w:fill="FFFFFF"/>
          <w:lang w:val="en-US"/>
        </w:rPr>
        <w:t>οἶκος</w:t>
      </w:r>
      <w:proofErr w:type="spellEnd"/>
      <w:r w:rsidRPr="005F1783">
        <w:rPr>
          <w:rFonts w:ascii="Times New Roman" w:hAnsi="Times New Roman" w:cs="Times New Roman"/>
          <w:shd w:val="clear" w:color="auto" w:fill="FFFFFF"/>
          <w:lang w:val="en-US"/>
        </w:rPr>
        <w:t>, "house", or "environment"; -</w:t>
      </w:r>
      <w:proofErr w:type="spellStart"/>
      <w:r w:rsidRPr="005F1783">
        <w:rPr>
          <w:rFonts w:ascii="Times New Roman" w:hAnsi="Times New Roman" w:cs="Times New Roman"/>
          <w:shd w:val="clear" w:color="auto" w:fill="FFFFFF"/>
          <w:lang w:val="en-US"/>
        </w:rPr>
        <w:t>λογί</w:t>
      </w:r>
      <w:proofErr w:type="spellEnd"/>
      <w:r w:rsidRPr="005F1783">
        <w:rPr>
          <w:rFonts w:ascii="Times New Roman" w:hAnsi="Times New Roman" w:cs="Times New Roman"/>
          <w:shd w:val="clear" w:color="auto" w:fill="FFFFFF"/>
          <w:lang w:val="en-US"/>
        </w:rPr>
        <w:t xml:space="preserve">α, "study of") is the branch of biology which studies the interactions among organisms and their environment. Objects of study include interactions of organisms with each other and with </w:t>
      </w:r>
      <w:del w:id="4" w:author="Χρήστης των Windows" w:date="2018-03-25T22:06:00Z">
        <w:r w:rsidRPr="005F1783" w:rsidDel="00F20E1B">
          <w:rPr>
            <w:rFonts w:ascii="Times New Roman" w:hAnsi="Times New Roman" w:cs="Times New Roman"/>
            <w:shd w:val="clear" w:color="auto" w:fill="FFFFFF"/>
            <w:lang w:val="en-US"/>
          </w:rPr>
          <w:delText xml:space="preserve">abiotic </w:delText>
        </w:r>
      </w:del>
      <w:ins w:id="5" w:author="Χρήστης των Windows" w:date="2018-03-25T22:07:00Z">
        <w:r>
          <w:rPr>
            <w:rFonts w:ascii="Times New Roman" w:hAnsi="Times New Roman" w:cs="Times New Roman"/>
            <w:shd w:val="clear" w:color="auto" w:fill="FFFFFF"/>
            <w:lang w:val="en-US"/>
          </w:rPr>
          <w:t>lifeless</w:t>
        </w:r>
      </w:ins>
      <w:ins w:id="6" w:author="Χρήστης των Windows" w:date="2018-03-25T22:06:00Z">
        <w:r w:rsidRPr="005F1783">
          <w:rPr>
            <w:rFonts w:ascii="Times New Roman" w:hAnsi="Times New Roman" w:cs="Times New Roman"/>
            <w:shd w:val="clear" w:color="auto" w:fill="FFFFFF"/>
            <w:lang w:val="en-US"/>
          </w:rPr>
          <w:t xml:space="preserve"> </w:t>
        </w:r>
      </w:ins>
      <w:r w:rsidRPr="005F1783">
        <w:rPr>
          <w:rFonts w:ascii="Times New Roman" w:hAnsi="Times New Roman" w:cs="Times New Roman"/>
          <w:shd w:val="clear" w:color="auto" w:fill="FFFFFF"/>
          <w:lang w:val="en-US"/>
        </w:rPr>
        <w:t>components of their environment. Topics of interest include the biodiversity, distribution, biomass, and populations of organisms, as well as cooperation and competition within and between species.</w:t>
      </w:r>
    </w:p>
    <w:p w:rsidR="00230CD8" w:rsidRDefault="00230CD8" w:rsidP="00230CD8">
      <w:pPr>
        <w:spacing w:before="240" w:after="240" w:line="312" w:lineRule="auto"/>
        <w:ind w:firstLine="709"/>
        <w:rPr>
          <w:rFonts w:ascii="Times New Roman" w:hAnsi="Times New Roman" w:cs="Times New Roman"/>
          <w:shd w:val="clear" w:color="auto" w:fill="FFFFFF"/>
          <w:lang w:val="en-US"/>
        </w:rPr>
      </w:pPr>
      <w:r w:rsidRPr="005F1783">
        <w:rPr>
          <w:rFonts w:ascii="Times New Roman" w:hAnsi="Times New Roman" w:cs="Times New Roman"/>
          <w:shd w:val="clear" w:color="auto" w:fill="FFFFFF"/>
          <w:lang w:val="en-US"/>
        </w:rPr>
        <w:lastRenderedPageBreak/>
        <w:t xml:space="preserve">Ecosystems are dynamically interacting systems of organisms, the communities they make up, and the non-living components of their environment. Ecosystem processes, such as </w:t>
      </w:r>
      <w:del w:id="7" w:author="Χρήστης των Windows" w:date="2018-03-25T22:08:00Z">
        <w:r w:rsidRPr="005F1783" w:rsidDel="00F20E1B">
          <w:rPr>
            <w:rFonts w:ascii="Times New Roman" w:hAnsi="Times New Roman" w:cs="Times New Roman"/>
            <w:shd w:val="clear" w:color="auto" w:fill="FFFFFF"/>
            <w:lang w:val="en-US"/>
          </w:rPr>
          <w:delText xml:space="preserve">primary </w:delText>
        </w:r>
      </w:del>
      <w:ins w:id="8" w:author="Χρήστης των Windows" w:date="2018-03-25T22:08:00Z">
        <w:r>
          <w:rPr>
            <w:rFonts w:ascii="Times New Roman" w:hAnsi="Times New Roman" w:cs="Times New Roman"/>
            <w:shd w:val="clear" w:color="auto" w:fill="FFFFFF"/>
            <w:lang w:val="en-US"/>
          </w:rPr>
          <w:t xml:space="preserve"> </w:t>
        </w:r>
      </w:ins>
      <w:ins w:id="9" w:author="Χρήστης των Windows" w:date="2018-03-25T22:09:00Z">
        <w:r>
          <w:rPr>
            <w:rFonts w:ascii="Times New Roman" w:hAnsi="Times New Roman" w:cs="Times New Roman"/>
            <w:shd w:val="clear" w:color="auto" w:fill="FFFFFF"/>
            <w:lang w:val="en-US"/>
          </w:rPr>
          <w:t>prime</w:t>
        </w:r>
      </w:ins>
      <w:ins w:id="10" w:author="Χρήστης των Windows" w:date="2018-03-25T22:08:00Z">
        <w:r w:rsidRPr="005F1783">
          <w:rPr>
            <w:rFonts w:ascii="Times New Roman" w:hAnsi="Times New Roman" w:cs="Times New Roman"/>
            <w:shd w:val="clear" w:color="auto" w:fill="FFFFFF"/>
            <w:lang w:val="en-US"/>
          </w:rPr>
          <w:t xml:space="preserve"> </w:t>
        </w:r>
      </w:ins>
      <w:r w:rsidRPr="005F1783">
        <w:rPr>
          <w:rFonts w:ascii="Times New Roman" w:hAnsi="Times New Roman" w:cs="Times New Roman"/>
          <w:shd w:val="clear" w:color="auto" w:fill="FFFFFF"/>
          <w:lang w:val="en-US"/>
        </w:rPr>
        <w:t xml:space="preserve">production, </w:t>
      </w:r>
      <w:proofErr w:type="spellStart"/>
      <w:r w:rsidRPr="005F1783">
        <w:rPr>
          <w:rFonts w:ascii="Times New Roman" w:hAnsi="Times New Roman" w:cs="Times New Roman"/>
          <w:shd w:val="clear" w:color="auto" w:fill="FFFFFF"/>
          <w:lang w:val="en-US"/>
        </w:rPr>
        <w:t>pedogenesis</w:t>
      </w:r>
      <w:proofErr w:type="spellEnd"/>
      <w:r w:rsidRPr="005F1783">
        <w:rPr>
          <w:rFonts w:ascii="Times New Roman" w:hAnsi="Times New Roman" w:cs="Times New Roman"/>
          <w:shd w:val="clear" w:color="auto" w:fill="FFFFFF"/>
          <w:lang w:val="en-US"/>
        </w:rPr>
        <w:t xml:space="preserve">, nutrient cycling, and niche construction, regulate the flux of energy and matter through an environment. These processes are sustained by organisms with </w:t>
      </w:r>
      <w:del w:id="11" w:author="Χρήστης των Windows" w:date="2018-03-25T22:09:00Z">
        <w:r w:rsidRPr="005F1783" w:rsidDel="00F20E1B">
          <w:rPr>
            <w:rFonts w:ascii="Times New Roman" w:hAnsi="Times New Roman" w:cs="Times New Roman"/>
            <w:shd w:val="clear" w:color="auto" w:fill="FFFFFF"/>
            <w:lang w:val="en-US"/>
          </w:rPr>
          <w:delText xml:space="preserve">specific </w:delText>
        </w:r>
      </w:del>
      <w:ins w:id="12" w:author="Χρήστης των Windows" w:date="2018-03-25T22:09:00Z">
        <w:r>
          <w:rPr>
            <w:rFonts w:ascii="Times New Roman" w:hAnsi="Times New Roman" w:cs="Times New Roman"/>
            <w:shd w:val="clear" w:color="auto" w:fill="FFFFFF"/>
            <w:lang w:val="en-US"/>
          </w:rPr>
          <w:t xml:space="preserve"> </w:t>
        </w:r>
      </w:ins>
      <w:ins w:id="13" w:author="Χρήστης των Windows" w:date="2018-03-25T22:10:00Z">
        <w:r>
          <w:rPr>
            <w:rFonts w:ascii="Times New Roman" w:hAnsi="Times New Roman" w:cs="Times New Roman"/>
            <w:shd w:val="clear" w:color="auto" w:fill="FFFFFF"/>
            <w:lang w:val="en-US"/>
          </w:rPr>
          <w:t>particular</w:t>
        </w:r>
      </w:ins>
      <w:ins w:id="14" w:author="Χρήστης των Windows" w:date="2018-03-25T22:09:00Z">
        <w:r w:rsidRPr="005F1783">
          <w:rPr>
            <w:rFonts w:ascii="Times New Roman" w:hAnsi="Times New Roman" w:cs="Times New Roman"/>
            <w:shd w:val="clear" w:color="auto" w:fill="FFFFFF"/>
            <w:lang w:val="en-US"/>
          </w:rPr>
          <w:t xml:space="preserve"> </w:t>
        </w:r>
      </w:ins>
      <w:r w:rsidRPr="005F1783">
        <w:rPr>
          <w:rFonts w:ascii="Times New Roman" w:hAnsi="Times New Roman" w:cs="Times New Roman"/>
          <w:shd w:val="clear" w:color="auto" w:fill="FFFFFF"/>
          <w:lang w:val="en-US"/>
        </w:rPr>
        <w:t>life history traits. Biodiversity means the varieties of species, genes, and ecosystems, enha</w:t>
      </w:r>
      <w:r>
        <w:rPr>
          <w:rFonts w:ascii="Times New Roman" w:hAnsi="Times New Roman" w:cs="Times New Roman"/>
          <w:shd w:val="clear" w:color="auto" w:fill="FFFFFF"/>
          <w:lang w:val="en-US"/>
        </w:rPr>
        <w:t xml:space="preserve">nces </w:t>
      </w:r>
      <w:del w:id="15" w:author="Χρήστης των Windows" w:date="2018-03-25T22:10:00Z">
        <w:r w:rsidDel="00F20E1B">
          <w:rPr>
            <w:rFonts w:ascii="Times New Roman" w:hAnsi="Times New Roman" w:cs="Times New Roman"/>
            <w:shd w:val="clear" w:color="auto" w:fill="FFFFFF"/>
            <w:lang w:val="en-US"/>
          </w:rPr>
          <w:delText xml:space="preserve">certain </w:delText>
        </w:r>
      </w:del>
      <w:ins w:id="16" w:author="Χρήστης των Windows" w:date="2018-03-25T22:10:00Z">
        <w:r>
          <w:rPr>
            <w:rFonts w:ascii="Times New Roman" w:hAnsi="Times New Roman" w:cs="Times New Roman"/>
            <w:shd w:val="clear" w:color="auto" w:fill="FFFFFF"/>
            <w:lang w:val="en-US"/>
          </w:rPr>
          <w:t xml:space="preserve"> </w:t>
        </w:r>
      </w:ins>
      <w:ins w:id="17" w:author="Χρήστης των Windows" w:date="2018-03-25T22:12:00Z">
        <w:r>
          <w:rPr>
            <w:rFonts w:ascii="Times New Roman" w:hAnsi="Times New Roman" w:cs="Times New Roman"/>
            <w:shd w:val="clear" w:color="auto" w:fill="FFFFFF"/>
            <w:lang w:val="en-US"/>
          </w:rPr>
          <w:t xml:space="preserve">specific </w:t>
        </w:r>
      </w:ins>
      <w:r>
        <w:rPr>
          <w:rFonts w:ascii="Times New Roman" w:hAnsi="Times New Roman" w:cs="Times New Roman"/>
          <w:shd w:val="clear" w:color="auto" w:fill="FFFFFF"/>
          <w:lang w:val="en-US"/>
        </w:rPr>
        <w:t>ecosystem service</w:t>
      </w:r>
      <w:r w:rsidRPr="0024629F">
        <w:rPr>
          <w:rFonts w:ascii="Times New Roman" w:hAnsi="Times New Roman" w:cs="Times New Roman"/>
          <w:shd w:val="clear" w:color="auto" w:fill="FFFFFF"/>
          <w:lang w:val="en-US"/>
        </w:rPr>
        <w:t>.</w:t>
      </w: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Pr="00230CD8" w:rsidRDefault="00230CD8" w:rsidP="00230CD8">
      <w:pPr>
        <w:rPr>
          <w:rFonts w:ascii="Times New Roman" w:hAnsi="Times New Roman" w:cs="Times New Roman"/>
          <w:lang w:val="en-US"/>
        </w:rPr>
      </w:pPr>
    </w:p>
    <w:p w:rsidR="00230CD8" w:rsidRDefault="00230CD8" w:rsidP="00230CD8">
      <w:pPr>
        <w:rPr>
          <w:rFonts w:ascii="Times New Roman" w:hAnsi="Times New Roman" w:cs="Times New Roman"/>
          <w:lang w:val="en-US"/>
        </w:rPr>
      </w:pPr>
    </w:p>
    <w:p w:rsidR="00230CD8" w:rsidRDefault="00230CD8" w:rsidP="00230CD8">
      <w:pPr>
        <w:rPr>
          <w:rFonts w:ascii="Times New Roman" w:hAnsi="Times New Roman" w:cs="Times New Roman"/>
          <w:lang w:val="en-US"/>
        </w:rPr>
      </w:pPr>
    </w:p>
    <w:p w:rsidR="00230CD8" w:rsidRDefault="00230CD8" w:rsidP="00230CD8">
      <w:pPr>
        <w:tabs>
          <w:tab w:val="left" w:pos="3870"/>
        </w:tabs>
        <w:rPr>
          <w:rFonts w:ascii="Times New Roman" w:hAnsi="Times New Roman" w:cs="Times New Roman"/>
          <w:lang w:val="en-US"/>
        </w:rPr>
      </w:pPr>
      <w:r>
        <w:rPr>
          <w:rFonts w:ascii="Times New Roman" w:hAnsi="Times New Roman" w:cs="Times New Roman"/>
          <w:lang w:val="en-US"/>
        </w:rPr>
        <w:tab/>
      </w:r>
    </w:p>
    <w:p w:rsidR="00384916" w:rsidRPr="00230CD8" w:rsidRDefault="00230CD8" w:rsidP="00230CD8">
      <w:pPr>
        <w:tabs>
          <w:tab w:val="left" w:pos="3870"/>
        </w:tabs>
        <w:rPr>
          <w:rFonts w:ascii="Times New Roman" w:hAnsi="Times New Roman" w:cs="Times New Roman"/>
          <w:lang w:val="en-US"/>
        </w:rPr>
        <w:sectPr w:rsidR="00384916" w:rsidRPr="00230CD8" w:rsidSect="000C43FE">
          <w:type w:val="continuous"/>
          <w:pgSz w:w="11906" w:h="16838"/>
          <w:pgMar w:top="1418" w:right="1418" w:bottom="1418" w:left="1418" w:header="709" w:footer="709" w:gutter="0"/>
          <w:cols w:space="708"/>
          <w:docGrid w:linePitch="360"/>
        </w:sectPr>
      </w:pPr>
      <w:r>
        <w:rPr>
          <w:rFonts w:ascii="Times New Roman" w:hAnsi="Times New Roman" w:cs="Times New Roman"/>
          <w:lang w:val="en-US"/>
        </w:rPr>
        <w:tab/>
      </w:r>
    </w:p>
    <w:p w:rsidR="00DC2AD3" w:rsidRPr="006D7D62" w:rsidRDefault="00DC2AD3" w:rsidP="00DE0617">
      <w:pPr>
        <w:pStyle w:val="1"/>
        <w:spacing w:before="0" w:after="380"/>
        <w:rPr>
          <w:rFonts w:ascii="Arial" w:hAnsi="Arial" w:cs="Arial"/>
          <w:color w:val="FF0000"/>
          <w:sz w:val="34"/>
          <w:szCs w:val="34"/>
          <w:lang w:val="en-US" w:eastAsia="el-GR"/>
        </w:rPr>
      </w:pPr>
      <w:bookmarkStart w:id="18" w:name="_Toc509682344"/>
      <w:bookmarkStart w:id="19" w:name="_Toc509863327"/>
      <w:r w:rsidRPr="006D7D62">
        <w:rPr>
          <w:rFonts w:ascii="Arial" w:hAnsi="Arial" w:cs="Arial"/>
          <w:color w:val="FF0000"/>
          <w:sz w:val="34"/>
          <w:szCs w:val="34"/>
          <w:lang w:val="en-US" w:eastAsia="el-GR"/>
        </w:rPr>
        <w:lastRenderedPageBreak/>
        <w:t>Recycling</w:t>
      </w:r>
      <w:bookmarkEnd w:id="18"/>
      <w:bookmarkEnd w:id="19"/>
    </w:p>
    <w:p w:rsidR="00DC2AD3" w:rsidRDefault="00DC2AD3" w:rsidP="005F1783">
      <w:pPr>
        <w:pStyle w:val="2"/>
        <w:spacing w:line="312" w:lineRule="auto"/>
        <w:rPr>
          <w:lang w:val="en-US" w:eastAsia="el-GR"/>
        </w:rPr>
      </w:pPr>
      <w:bookmarkStart w:id="20" w:name="_Toc509682345"/>
      <w:bookmarkStart w:id="21" w:name="_Toc509863328"/>
      <w:r>
        <w:rPr>
          <w:lang w:val="en-US" w:eastAsia="el-GR"/>
        </w:rPr>
        <w:t>Meaning</w:t>
      </w:r>
      <w:bookmarkEnd w:id="20"/>
      <w:bookmarkEnd w:id="21"/>
    </w:p>
    <w:p w:rsidR="000C43FE" w:rsidRDefault="00490253" w:rsidP="00842B98">
      <w:pPr>
        <w:spacing w:before="240" w:after="240" w:line="312" w:lineRule="auto"/>
        <w:ind w:firstLine="709"/>
        <w:rPr>
          <w:rFonts w:ascii="Times New Roman" w:hAnsi="Times New Roman" w:cs="Times New Roman"/>
          <w:lang w:val="en-US" w:eastAsia="el-GR"/>
        </w:rPr>
        <w:sectPr w:rsidR="000C43FE" w:rsidSect="000C43FE">
          <w:headerReference w:type="default" r:id="rId12"/>
          <w:footerReference w:type="default" r:id="rId13"/>
          <w:pgSz w:w="11906" w:h="16838"/>
          <w:pgMar w:top="1418" w:right="1418" w:bottom="1418" w:left="1418" w:header="709" w:footer="709" w:gutter="0"/>
          <w:cols w:space="708"/>
          <w:docGrid w:linePitch="360"/>
        </w:sectPr>
      </w:pPr>
      <w:r w:rsidRPr="005F1783">
        <w:rPr>
          <w:rFonts w:ascii="Times New Roman" w:hAnsi="Times New Roman" w:cs="Times New Roman"/>
          <w:lang w:val="en-US" w:eastAsia="el-GR"/>
        </w:rPr>
        <w:t>Recycling is the process of converting waste materials into new materials and objects. It is an alternative to "conventional" waste disposal that can save material and help lower greenhouse gas emissions (compared to plastic production, for example). Recycling can prevent the waste of potentially useful materials and reduce the consumption of fresh raw materials, thereby reducing: energy usage, air pollution (</w:t>
      </w:r>
      <w:r w:rsidRPr="00842B98">
        <w:rPr>
          <w:rFonts w:ascii="Times New Roman" w:hAnsi="Times New Roman" w:cs="Times New Roman"/>
          <w:shd w:val="clear" w:color="auto" w:fill="FFFFFF"/>
          <w:lang w:val="en-US"/>
        </w:rPr>
        <w:t>from</w:t>
      </w:r>
      <w:r w:rsidRPr="005F1783">
        <w:rPr>
          <w:rFonts w:ascii="Times New Roman" w:hAnsi="Times New Roman" w:cs="Times New Roman"/>
          <w:lang w:val="en-US" w:eastAsia="el-GR"/>
        </w:rPr>
        <w:t xml:space="preserve"> incineration), and water pollution (from landfilling).</w:t>
      </w:r>
    </w:p>
    <w:p w:rsidR="000C43FE" w:rsidRDefault="00490253" w:rsidP="00842B98">
      <w:pPr>
        <w:spacing w:before="240" w:after="240" w:line="312" w:lineRule="auto"/>
        <w:ind w:firstLine="709"/>
        <w:rPr>
          <w:rFonts w:ascii="Times New Roman" w:hAnsi="Times New Roman" w:cs="Times New Roman"/>
          <w:lang w:val="en-US" w:eastAsia="el-GR"/>
        </w:rPr>
        <w:sectPr w:rsidR="000C43FE"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eastAsia="el-GR"/>
        </w:rPr>
        <w:lastRenderedPageBreak/>
        <w:t xml:space="preserve">Recycling is a key component </w:t>
      </w:r>
      <w:r w:rsidRPr="00842B98">
        <w:rPr>
          <w:rFonts w:ascii="Times New Roman" w:hAnsi="Times New Roman" w:cs="Times New Roman"/>
          <w:shd w:val="clear" w:color="auto" w:fill="FFFFFF"/>
          <w:lang w:val="en-US"/>
        </w:rPr>
        <w:t>of</w:t>
      </w:r>
      <w:r w:rsidRPr="005F1783">
        <w:rPr>
          <w:rFonts w:ascii="Times New Roman" w:hAnsi="Times New Roman" w:cs="Times New Roman"/>
          <w:lang w:val="en-US" w:eastAsia="el-GR"/>
        </w:rPr>
        <w:t xml:space="preserve"> modern waste reduction and is the third component of the "Reduce, Reuse, and Recycle" waste hierarchy.</w:t>
      </w:r>
    </w:p>
    <w:p w:rsidR="000C43FE" w:rsidRDefault="00490253" w:rsidP="00842B98">
      <w:pPr>
        <w:spacing w:before="240" w:after="240" w:line="312" w:lineRule="auto"/>
        <w:ind w:firstLine="709"/>
        <w:rPr>
          <w:rFonts w:ascii="Times New Roman" w:hAnsi="Times New Roman" w:cs="Times New Roman"/>
          <w:lang w:val="en-US" w:eastAsia="el-GR"/>
        </w:rPr>
        <w:sectPr w:rsidR="000C43FE"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eastAsia="el-GR"/>
        </w:rPr>
        <w:lastRenderedPageBreak/>
        <w:t xml:space="preserve">There are some ISO </w:t>
      </w:r>
      <w:r w:rsidRPr="00842B98">
        <w:rPr>
          <w:rFonts w:ascii="Times New Roman" w:hAnsi="Times New Roman" w:cs="Times New Roman"/>
          <w:shd w:val="clear" w:color="auto" w:fill="FFFFFF"/>
          <w:lang w:val="en-US"/>
        </w:rPr>
        <w:t>standards</w:t>
      </w:r>
      <w:r w:rsidRPr="005F1783">
        <w:rPr>
          <w:rFonts w:ascii="Times New Roman" w:hAnsi="Times New Roman" w:cs="Times New Roman"/>
          <w:lang w:val="en-US" w:eastAsia="el-GR"/>
        </w:rPr>
        <w:t xml:space="preserve"> related to recycling such as ISO 15270:2008 for plastics waste and ISO 14001:2004 for environmental managemen</w:t>
      </w:r>
      <w:r w:rsidR="000C43FE">
        <w:rPr>
          <w:rFonts w:ascii="Times New Roman" w:hAnsi="Times New Roman" w:cs="Times New Roman"/>
          <w:lang w:val="en-US" w:eastAsia="el-GR"/>
        </w:rPr>
        <w:t>t control of recycling practice.</w:t>
      </w:r>
    </w:p>
    <w:p w:rsidR="00490253" w:rsidRPr="00490253" w:rsidRDefault="00490253" w:rsidP="00842B98">
      <w:pPr>
        <w:spacing w:before="240" w:after="240" w:line="312" w:lineRule="auto"/>
        <w:ind w:firstLine="709"/>
        <w:rPr>
          <w:rFonts w:ascii="Times New Roman" w:hAnsi="Times New Roman" w:cs="Times New Roman"/>
          <w:lang w:val="en-US" w:eastAsia="el-GR"/>
        </w:rPr>
        <w:sectPr w:rsidR="00490253" w:rsidRPr="00490253"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eastAsia="el-GR"/>
        </w:rPr>
        <w:lastRenderedPageBreak/>
        <w:t xml:space="preserve">Recyclable materials include many kinds of glass, paper, and cardboard, metal, plastic, tires, textiles, and electronics. The composting or </w:t>
      </w:r>
      <w:r w:rsidRPr="00842B98">
        <w:rPr>
          <w:rFonts w:ascii="Times New Roman" w:hAnsi="Times New Roman" w:cs="Times New Roman"/>
          <w:shd w:val="clear" w:color="auto" w:fill="FFFFFF"/>
          <w:lang w:val="en-US"/>
        </w:rPr>
        <w:t>other</w:t>
      </w:r>
      <w:r w:rsidRPr="005F1783">
        <w:rPr>
          <w:rFonts w:ascii="Times New Roman" w:hAnsi="Times New Roman" w:cs="Times New Roman"/>
          <w:lang w:val="en-US" w:eastAsia="el-GR"/>
        </w:rPr>
        <w:t xml:space="preserve"> reuse of biodegradable waste—such as food or garden waste—is also considered recycling. Materials to be recycled are either brought to a collection center or picked up from the curbside, then sorted, cleaned, and reprocessed into new mater</w:t>
      </w:r>
      <w:r>
        <w:rPr>
          <w:rFonts w:ascii="Times New Roman" w:hAnsi="Times New Roman" w:cs="Times New Roman"/>
          <w:lang w:val="en-US" w:eastAsia="el-GR"/>
        </w:rPr>
        <w:t>ials destined for manufacturing</w:t>
      </w:r>
      <w:r w:rsidRPr="00490253">
        <w:rPr>
          <w:rFonts w:ascii="Times New Roman" w:hAnsi="Times New Roman" w:cs="Times New Roman"/>
          <w:lang w:val="en-US" w:eastAsia="el-GR"/>
        </w:rPr>
        <w:t>.</w:t>
      </w:r>
    </w:p>
    <w:p w:rsidR="00DC2AD3" w:rsidRPr="006D7D62" w:rsidRDefault="00DC2AD3" w:rsidP="00DE0617">
      <w:pPr>
        <w:pStyle w:val="1"/>
        <w:spacing w:before="0" w:after="380"/>
        <w:rPr>
          <w:rFonts w:ascii="Arial" w:hAnsi="Arial" w:cs="Arial"/>
          <w:color w:val="FF0000"/>
          <w:sz w:val="34"/>
          <w:szCs w:val="34"/>
          <w:lang w:val="en-US"/>
        </w:rPr>
      </w:pPr>
      <w:bookmarkStart w:id="22" w:name="_Toc509682346"/>
      <w:bookmarkStart w:id="23" w:name="_Toc509863329"/>
      <w:r w:rsidRPr="006D7D62">
        <w:rPr>
          <w:rFonts w:ascii="Arial" w:hAnsi="Arial" w:cs="Arial"/>
          <w:color w:val="FF0000"/>
          <w:sz w:val="34"/>
          <w:szCs w:val="34"/>
          <w:lang w:val="en-US"/>
        </w:rPr>
        <w:lastRenderedPageBreak/>
        <w:t>Global Warming</w:t>
      </w:r>
      <w:bookmarkEnd w:id="22"/>
      <w:bookmarkEnd w:id="23"/>
    </w:p>
    <w:p w:rsidR="00DC2AD3" w:rsidRDefault="00DC2AD3" w:rsidP="006D7D62">
      <w:pPr>
        <w:pStyle w:val="2"/>
        <w:rPr>
          <w:lang w:val="en-US"/>
        </w:rPr>
      </w:pPr>
      <w:bookmarkStart w:id="24" w:name="_Toc509682347"/>
      <w:bookmarkStart w:id="25" w:name="_Toc509863330"/>
      <w:r>
        <w:rPr>
          <w:lang w:val="en-US"/>
        </w:rPr>
        <w:t>Meaning</w:t>
      </w:r>
      <w:bookmarkEnd w:id="24"/>
      <w:bookmarkEnd w:id="25"/>
    </w:p>
    <w:p w:rsidR="000C43FE" w:rsidRDefault="00490253" w:rsidP="00842B98">
      <w:pPr>
        <w:spacing w:before="240" w:after="240" w:line="312" w:lineRule="auto"/>
        <w:ind w:firstLine="709"/>
        <w:rPr>
          <w:rFonts w:ascii="Times New Roman" w:hAnsi="Times New Roman" w:cs="Times New Roman"/>
          <w:lang w:val="en-US"/>
        </w:rPr>
        <w:sectPr w:rsidR="000C43FE" w:rsidSect="000C43FE">
          <w:headerReference w:type="default" r:id="rId14"/>
          <w:footerReference w:type="default" r:id="rId15"/>
          <w:pgSz w:w="11906" w:h="16838"/>
          <w:pgMar w:top="1418" w:right="1418" w:bottom="1418" w:left="1418" w:header="709" w:footer="709" w:gutter="0"/>
          <w:cols w:space="708"/>
          <w:docGrid w:linePitch="360"/>
        </w:sectPr>
      </w:pPr>
      <w:r w:rsidRPr="005F1783">
        <w:rPr>
          <w:rFonts w:ascii="Times New Roman" w:hAnsi="Times New Roman" w:cs="Times New Roman"/>
          <w:lang w:val="en-US"/>
        </w:rPr>
        <w:t xml:space="preserve">Global warming, also referred to as climate change, is the observed century-scale rise in the average temperature of </w:t>
      </w:r>
      <w:r w:rsidRPr="00842B98">
        <w:rPr>
          <w:rFonts w:ascii="Times New Roman" w:hAnsi="Times New Roman" w:cs="Times New Roman"/>
          <w:shd w:val="clear" w:color="auto" w:fill="FFFFFF"/>
          <w:lang w:val="en-US"/>
        </w:rPr>
        <w:t>the</w:t>
      </w:r>
      <w:r w:rsidRPr="005F1783">
        <w:rPr>
          <w:rFonts w:ascii="Times New Roman" w:hAnsi="Times New Roman" w:cs="Times New Roman"/>
          <w:lang w:val="en-US"/>
        </w:rPr>
        <w:t xml:space="preserve"> Earth's climate system and its related effects. Multiple lines of scientific evidence show that the climate system is warming. Many of the observed changes since the 1950s are unprecedented in the instrumental temperature </w:t>
      </w:r>
      <w:proofErr w:type="spellStart"/>
      <w:r w:rsidRPr="005F1783">
        <w:rPr>
          <w:rFonts w:ascii="Times New Roman" w:hAnsi="Times New Roman" w:cs="Times New Roman"/>
          <w:lang w:val="en-US"/>
        </w:rPr>
        <w:t>recordwhich</w:t>
      </w:r>
      <w:proofErr w:type="spellEnd"/>
      <w:r w:rsidRPr="005F1783">
        <w:rPr>
          <w:rFonts w:ascii="Times New Roman" w:hAnsi="Times New Roman" w:cs="Times New Roman"/>
          <w:lang w:val="en-US"/>
        </w:rPr>
        <w:t xml:space="preserve"> extends back to the mid-19th century, and in </w:t>
      </w:r>
      <w:proofErr w:type="spellStart"/>
      <w:r w:rsidRPr="005F1783">
        <w:rPr>
          <w:rFonts w:ascii="Times New Roman" w:hAnsi="Times New Roman" w:cs="Times New Roman"/>
          <w:lang w:val="en-US"/>
        </w:rPr>
        <w:t>paleoclimate</w:t>
      </w:r>
      <w:proofErr w:type="spellEnd"/>
      <w:r w:rsidRPr="005F1783">
        <w:rPr>
          <w:rFonts w:ascii="Times New Roman" w:hAnsi="Times New Roman" w:cs="Times New Roman"/>
          <w:lang w:val="en-US"/>
        </w:rPr>
        <w:t xml:space="preserve"> proxy records covering thousands of years.</w:t>
      </w:r>
    </w:p>
    <w:p w:rsidR="0013494F" w:rsidRDefault="00490253" w:rsidP="00842B98">
      <w:pPr>
        <w:spacing w:before="240" w:after="240" w:line="312" w:lineRule="auto"/>
        <w:ind w:firstLine="709"/>
        <w:rPr>
          <w:rFonts w:ascii="Times New Roman" w:hAnsi="Times New Roman" w:cs="Times New Roman"/>
          <w:lang w:val="en-US"/>
        </w:rPr>
        <w:sectPr w:rsidR="0013494F"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rPr>
        <w:lastRenderedPageBreak/>
        <w:t xml:space="preserve">In 2013, the Intergovernmental Panel on Climate Change (IPCC) Fifth Assessment Report concluded that "It is extremely likely that human influence has been the dominant cause of the observed warming since the mid-20th </w:t>
      </w:r>
      <w:r w:rsidRPr="00842B98">
        <w:rPr>
          <w:rFonts w:ascii="Times New Roman" w:hAnsi="Times New Roman" w:cs="Times New Roman"/>
          <w:shd w:val="clear" w:color="auto" w:fill="FFFFFF"/>
          <w:lang w:val="en-US"/>
        </w:rPr>
        <w:t>century</w:t>
      </w:r>
      <w:r w:rsidRPr="005F1783">
        <w:rPr>
          <w:rFonts w:ascii="Times New Roman" w:hAnsi="Times New Roman" w:cs="Times New Roman"/>
          <w:lang w:val="en-US"/>
        </w:rPr>
        <w:t>." The largest human influence has been the emission of greenhouse gases such as carbon dioxide, methane and nitrous oxide. Climate model projections summarized in the report indicated that during the 21st century, the global surface temperature is likely to rise a further 0.3 to 1.7 °C (0.5 to 3.1 °F) in the lowest emissions scenario, and 2.6 to 4.8 °C (4.7 to 8.6 °F) in the highest emissions scenario. These findings have been recognized by the national science academies of the</w:t>
      </w:r>
      <w:r w:rsidR="00AB41C9">
        <w:rPr>
          <w:rFonts w:ascii="Times New Roman" w:hAnsi="Times New Roman" w:cs="Times New Roman"/>
          <w:lang w:val="en-US"/>
        </w:rPr>
        <w:t xml:space="preserve"> major industrialized nations </w:t>
      </w:r>
      <w:r w:rsidRPr="005F1783">
        <w:rPr>
          <w:rFonts w:ascii="Times New Roman" w:hAnsi="Times New Roman" w:cs="Times New Roman"/>
          <w:lang w:val="en-US"/>
        </w:rPr>
        <w:t>and are not disputed by any scientific body of nat</w:t>
      </w:r>
      <w:r w:rsidR="00E5615B">
        <w:rPr>
          <w:rFonts w:ascii="Times New Roman" w:hAnsi="Times New Roman" w:cs="Times New Roman"/>
          <w:lang w:val="en-US"/>
        </w:rPr>
        <w:t>ional or international standing.</w:t>
      </w:r>
    </w:p>
    <w:p w:rsidR="000C43FE" w:rsidRPr="0013494F" w:rsidRDefault="0013494F" w:rsidP="00842B98">
      <w:pPr>
        <w:spacing w:before="240" w:after="240" w:line="312" w:lineRule="auto"/>
        <w:ind w:firstLine="709"/>
        <w:rPr>
          <w:rFonts w:ascii="Times New Roman" w:hAnsi="Times New Roman" w:cs="Times New Roman"/>
          <w:lang w:val="en-US"/>
        </w:rPr>
        <w:sectPr w:rsidR="000C43FE" w:rsidRPr="0013494F" w:rsidSect="000C43FE">
          <w:type w:val="continuous"/>
          <w:pgSz w:w="11906" w:h="16838"/>
          <w:pgMar w:top="1418" w:right="1418" w:bottom="1418" w:left="1418" w:header="709" w:footer="709" w:gutter="0"/>
          <w:cols w:space="708"/>
          <w:docGrid w:linePitch="360"/>
        </w:sectPr>
      </w:pPr>
      <w:r w:rsidRPr="0013494F">
        <w:rPr>
          <w:rFonts w:ascii="Times New Roman" w:hAnsi="Times New Roman" w:cs="Times New Roman"/>
          <w:lang w:val="en-US"/>
        </w:rPr>
        <w:lastRenderedPageBreak/>
        <w:t>Complex Table (less accessible</w:t>
      </w:r>
      <w:r>
        <w:rPr>
          <w:rFonts w:ascii="Times New Roman" w:hAnsi="Times New Roman" w:cs="Times New Roman"/>
          <w:lang w:val="en-US"/>
        </w:rPr>
        <w:t>)</w:t>
      </w:r>
    </w:p>
    <w:p w:rsidR="0024629F" w:rsidRPr="00E5615B" w:rsidRDefault="00E5615B" w:rsidP="0013494F">
      <w:pPr>
        <w:spacing w:before="240" w:after="240" w:line="312" w:lineRule="auto"/>
        <w:jc w:val="center"/>
        <w:rPr>
          <w:rFonts w:ascii="Times New Roman" w:hAnsi="Times New Roman" w:cs="Times New Roman"/>
          <w:b/>
          <w:lang w:val="en-US"/>
        </w:rPr>
      </w:pPr>
      <w:r w:rsidRPr="00E5615B">
        <w:rPr>
          <w:rFonts w:ascii="Times New Roman" w:hAnsi="Times New Roman" w:cs="Times New Roman"/>
          <w:b/>
          <w:lang w:val="en-US"/>
        </w:rPr>
        <w:lastRenderedPageBreak/>
        <w:t>Class Schedule</w:t>
      </w:r>
    </w:p>
    <w:tbl>
      <w:tblPr>
        <w:tblStyle w:val="a9"/>
        <w:tblW w:w="0" w:type="auto"/>
        <w:jc w:val="center"/>
        <w:tblLook w:val="04A0" w:firstRow="1" w:lastRow="0" w:firstColumn="1" w:lastColumn="0" w:noHBand="0" w:noVBand="1"/>
      </w:tblPr>
      <w:tblGrid>
        <w:gridCol w:w="1805"/>
        <w:gridCol w:w="1818"/>
        <w:gridCol w:w="1830"/>
        <w:gridCol w:w="1804"/>
        <w:gridCol w:w="1803"/>
      </w:tblGrid>
      <w:tr w:rsidR="00A82931" w:rsidTr="00230CD8">
        <w:trPr>
          <w:jc w:val="center"/>
        </w:trPr>
        <w:tc>
          <w:tcPr>
            <w:tcW w:w="1856" w:type="dxa"/>
            <w:shd w:val="clear" w:color="auto" w:fill="548DD4" w:themeFill="text2" w:themeFillTint="99"/>
          </w:tcPr>
          <w:p w:rsidR="00A82931" w:rsidRPr="00230CD8" w:rsidRDefault="00953B17" w:rsidP="00953B17">
            <w:pPr>
              <w:spacing w:after="240" w:line="312" w:lineRule="auto"/>
              <w:jc w:val="center"/>
              <w:rPr>
                <w:rFonts w:ascii="Times New Roman" w:hAnsi="Times New Roman" w:cs="Times New Roman"/>
                <w:b/>
                <w:lang w:val="en-US"/>
              </w:rPr>
            </w:pPr>
            <w:r w:rsidRPr="00230CD8">
              <w:rPr>
                <w:rFonts w:ascii="Times New Roman" w:hAnsi="Times New Roman" w:cs="Times New Roman"/>
                <w:b/>
                <w:color w:val="FFFFFF" w:themeColor="background1"/>
                <w:lang w:val="en-US"/>
              </w:rPr>
              <w:t>Lesson</w:t>
            </w:r>
          </w:p>
        </w:tc>
        <w:tc>
          <w:tcPr>
            <w:tcW w:w="1856" w:type="dxa"/>
            <w:shd w:val="clear" w:color="auto" w:fill="548DD4" w:themeFill="text2" w:themeFillTint="99"/>
          </w:tcPr>
          <w:p w:rsidR="00A82931" w:rsidRDefault="00953B17" w:rsidP="00953B17">
            <w:pPr>
              <w:spacing w:after="240" w:line="312" w:lineRule="auto"/>
              <w:jc w:val="center"/>
              <w:rPr>
                <w:rFonts w:ascii="Times New Roman" w:hAnsi="Times New Roman" w:cs="Times New Roman"/>
                <w:lang w:val="en-US"/>
              </w:rPr>
            </w:pPr>
            <w:r w:rsidRPr="00230CD8">
              <w:rPr>
                <w:rFonts w:ascii="Times New Roman" w:hAnsi="Times New Roman" w:cs="Times New Roman"/>
                <w:b/>
                <w:color w:val="FFFFFF" w:themeColor="background1"/>
                <w:lang w:val="en-US"/>
              </w:rPr>
              <w:t>Topic</w:t>
            </w:r>
          </w:p>
        </w:tc>
        <w:tc>
          <w:tcPr>
            <w:tcW w:w="1858" w:type="dxa"/>
            <w:shd w:val="clear" w:color="auto" w:fill="548DD4" w:themeFill="text2" w:themeFillTint="99"/>
          </w:tcPr>
          <w:p w:rsidR="00A82931" w:rsidRDefault="00953B17" w:rsidP="00953B17">
            <w:pPr>
              <w:spacing w:after="240" w:line="312" w:lineRule="auto"/>
              <w:jc w:val="center"/>
              <w:rPr>
                <w:rFonts w:ascii="Times New Roman" w:hAnsi="Times New Roman" w:cs="Times New Roman"/>
                <w:lang w:val="en-US"/>
              </w:rPr>
            </w:pPr>
            <w:r w:rsidRPr="00230CD8">
              <w:rPr>
                <w:rFonts w:ascii="Times New Roman" w:hAnsi="Times New Roman" w:cs="Times New Roman"/>
                <w:b/>
                <w:color w:val="FFFFFF" w:themeColor="background1"/>
                <w:lang w:val="en-US"/>
              </w:rPr>
              <w:t>Assignment</w:t>
            </w:r>
          </w:p>
        </w:tc>
        <w:tc>
          <w:tcPr>
            <w:tcW w:w="1858" w:type="dxa"/>
            <w:shd w:val="clear" w:color="auto" w:fill="548DD4" w:themeFill="text2" w:themeFillTint="99"/>
          </w:tcPr>
          <w:p w:rsidR="00A82931" w:rsidRDefault="00953B17" w:rsidP="00E5615B">
            <w:pPr>
              <w:spacing w:after="240" w:line="312" w:lineRule="auto"/>
              <w:jc w:val="center"/>
              <w:rPr>
                <w:rFonts w:ascii="Times New Roman" w:hAnsi="Times New Roman" w:cs="Times New Roman"/>
                <w:lang w:val="en-US"/>
              </w:rPr>
            </w:pPr>
            <w:r w:rsidRPr="00230CD8">
              <w:rPr>
                <w:rFonts w:ascii="Times New Roman" w:hAnsi="Times New Roman" w:cs="Times New Roman"/>
                <w:b/>
                <w:color w:val="FFFFFF" w:themeColor="background1"/>
                <w:lang w:val="en-US"/>
              </w:rPr>
              <w:t>Points</w:t>
            </w:r>
          </w:p>
        </w:tc>
        <w:tc>
          <w:tcPr>
            <w:tcW w:w="1858" w:type="dxa"/>
            <w:shd w:val="clear" w:color="auto" w:fill="548DD4" w:themeFill="text2" w:themeFillTint="99"/>
          </w:tcPr>
          <w:p w:rsidR="00A82931" w:rsidRDefault="00953B17" w:rsidP="00E5615B">
            <w:pPr>
              <w:spacing w:after="240" w:line="312" w:lineRule="auto"/>
              <w:jc w:val="center"/>
              <w:rPr>
                <w:rFonts w:ascii="Times New Roman" w:hAnsi="Times New Roman" w:cs="Times New Roman"/>
                <w:lang w:val="en-US"/>
              </w:rPr>
            </w:pPr>
            <w:r w:rsidRPr="00230CD8">
              <w:rPr>
                <w:rFonts w:ascii="Times New Roman" w:hAnsi="Times New Roman" w:cs="Times New Roman"/>
                <w:b/>
                <w:color w:val="FFFFFF" w:themeColor="background1"/>
                <w:lang w:val="en-US"/>
              </w:rPr>
              <w:t>Due</w:t>
            </w:r>
          </w:p>
        </w:tc>
      </w:tr>
      <w:tr w:rsidR="00A82931" w:rsidTr="00230CD8">
        <w:trPr>
          <w:trHeight w:val="308"/>
          <w:jc w:val="center"/>
        </w:trPr>
        <w:tc>
          <w:tcPr>
            <w:tcW w:w="1856" w:type="dxa"/>
            <w:vMerge w:val="restart"/>
            <w:shd w:val="clear" w:color="auto" w:fill="C6D9F1" w:themeFill="text2" w:themeFillTint="33"/>
          </w:tcPr>
          <w:p w:rsidR="00A82931" w:rsidRPr="00A82931" w:rsidRDefault="00A82931" w:rsidP="00A82931">
            <w:pPr>
              <w:spacing w:after="240" w:line="312" w:lineRule="auto"/>
              <w:jc w:val="center"/>
              <w:rPr>
                <w:rFonts w:ascii="Times New Roman" w:hAnsi="Times New Roman" w:cs="Times New Roman"/>
              </w:rPr>
            </w:pPr>
            <w:r>
              <w:rPr>
                <w:rFonts w:ascii="Times New Roman" w:hAnsi="Times New Roman" w:cs="Times New Roman"/>
              </w:rPr>
              <w:t>1</w:t>
            </w:r>
          </w:p>
        </w:tc>
        <w:tc>
          <w:tcPr>
            <w:tcW w:w="1856" w:type="dxa"/>
            <w:vMerge w:val="restart"/>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What is Distance Learning?</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 xml:space="preserve">Wiki </w:t>
            </w:r>
            <w:r w:rsidR="00230CD8">
              <w:rPr>
                <w:rFonts w:ascii="Times New Roman" w:hAnsi="Times New Roman" w:cs="Times New Roman"/>
                <w:lang w:val="en-US"/>
              </w:rPr>
              <w:t>#</w:t>
            </w:r>
            <w:r>
              <w:rPr>
                <w:rFonts w:ascii="Times New Roman" w:hAnsi="Times New Roman" w:cs="Times New Roman"/>
                <w:lang w:val="en-US"/>
              </w:rPr>
              <w:t>1</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10</w:t>
            </w:r>
          </w:p>
        </w:tc>
        <w:tc>
          <w:tcPr>
            <w:tcW w:w="1858" w:type="dxa"/>
            <w:shd w:val="clear" w:color="auto" w:fill="C6D9F1" w:themeFill="text2" w:themeFillTint="33"/>
          </w:tcPr>
          <w:p w:rsidR="00A82931" w:rsidRDefault="00E5615B" w:rsidP="00E5615B">
            <w:pPr>
              <w:spacing w:after="240" w:line="312" w:lineRule="auto"/>
              <w:jc w:val="center"/>
              <w:rPr>
                <w:rFonts w:ascii="Times New Roman" w:hAnsi="Times New Roman" w:cs="Times New Roman"/>
                <w:lang w:val="en-US"/>
              </w:rPr>
            </w:pPr>
            <w:r>
              <w:rPr>
                <w:rFonts w:ascii="Times New Roman" w:hAnsi="Times New Roman" w:cs="Times New Roman"/>
                <w:lang w:val="en-US"/>
              </w:rPr>
              <w:t>March 10</w:t>
            </w:r>
          </w:p>
        </w:tc>
      </w:tr>
      <w:tr w:rsidR="00A82931" w:rsidTr="00230CD8">
        <w:trPr>
          <w:trHeight w:val="307"/>
          <w:jc w:val="center"/>
        </w:trPr>
        <w:tc>
          <w:tcPr>
            <w:tcW w:w="1856" w:type="dxa"/>
            <w:vMerge/>
            <w:shd w:val="clear" w:color="auto" w:fill="C6D9F1" w:themeFill="text2" w:themeFillTint="33"/>
          </w:tcPr>
          <w:p w:rsidR="00A82931" w:rsidRDefault="00A82931" w:rsidP="00A82931">
            <w:pPr>
              <w:spacing w:after="240" w:line="312" w:lineRule="auto"/>
              <w:jc w:val="center"/>
              <w:rPr>
                <w:rFonts w:ascii="Times New Roman" w:hAnsi="Times New Roman" w:cs="Times New Roman"/>
                <w:lang w:val="en-US"/>
              </w:rPr>
            </w:pPr>
          </w:p>
        </w:tc>
        <w:tc>
          <w:tcPr>
            <w:tcW w:w="1856" w:type="dxa"/>
            <w:vMerge/>
            <w:shd w:val="clear" w:color="auto" w:fill="C6D9F1" w:themeFill="text2" w:themeFillTint="33"/>
          </w:tcPr>
          <w:p w:rsidR="00A82931" w:rsidRDefault="00A82931" w:rsidP="005F1783">
            <w:pPr>
              <w:spacing w:after="240" w:line="312" w:lineRule="auto"/>
              <w:rPr>
                <w:rFonts w:ascii="Times New Roman" w:hAnsi="Times New Roman" w:cs="Times New Roman"/>
                <w:lang w:val="en-US"/>
              </w:rPr>
            </w:pPr>
          </w:p>
        </w:tc>
        <w:tc>
          <w:tcPr>
            <w:tcW w:w="1858" w:type="dxa"/>
            <w:shd w:val="clear" w:color="auto" w:fill="DBE5F1" w:themeFill="accent1"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Presentation</w:t>
            </w:r>
          </w:p>
        </w:tc>
        <w:tc>
          <w:tcPr>
            <w:tcW w:w="1858" w:type="dxa"/>
            <w:shd w:val="clear" w:color="auto" w:fill="DBE5F1" w:themeFill="accent1"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20</w:t>
            </w:r>
          </w:p>
        </w:tc>
        <w:tc>
          <w:tcPr>
            <w:tcW w:w="1858" w:type="dxa"/>
            <w:shd w:val="clear" w:color="auto" w:fill="DBE5F1" w:themeFill="accent1" w:themeFillTint="33"/>
          </w:tcPr>
          <w:p w:rsidR="00A82931" w:rsidRDefault="00A82931" w:rsidP="005F1783">
            <w:pPr>
              <w:spacing w:after="240" w:line="312" w:lineRule="auto"/>
              <w:rPr>
                <w:rFonts w:ascii="Times New Roman" w:hAnsi="Times New Roman" w:cs="Times New Roman"/>
                <w:lang w:val="en-US"/>
              </w:rPr>
            </w:pPr>
          </w:p>
        </w:tc>
      </w:tr>
      <w:tr w:rsidR="00A82931" w:rsidTr="00230CD8">
        <w:trPr>
          <w:jc w:val="center"/>
        </w:trPr>
        <w:tc>
          <w:tcPr>
            <w:tcW w:w="1856" w:type="dxa"/>
            <w:shd w:val="clear" w:color="auto" w:fill="C6D9F1" w:themeFill="text2" w:themeFillTint="33"/>
          </w:tcPr>
          <w:p w:rsidR="00A82931" w:rsidRPr="00A82931" w:rsidRDefault="00A82931" w:rsidP="00A82931">
            <w:pPr>
              <w:spacing w:after="240" w:line="312" w:lineRule="auto"/>
              <w:jc w:val="center"/>
              <w:rPr>
                <w:rFonts w:ascii="Times New Roman" w:hAnsi="Times New Roman" w:cs="Times New Roman"/>
              </w:rPr>
            </w:pPr>
            <w:r>
              <w:rPr>
                <w:rFonts w:ascii="Times New Roman" w:hAnsi="Times New Roman" w:cs="Times New Roman"/>
              </w:rPr>
              <w:t>2</w:t>
            </w:r>
          </w:p>
        </w:tc>
        <w:tc>
          <w:tcPr>
            <w:tcW w:w="1856"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History &amp; Theories</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Brief Paper</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20</w:t>
            </w:r>
          </w:p>
        </w:tc>
        <w:tc>
          <w:tcPr>
            <w:tcW w:w="1858" w:type="dxa"/>
            <w:shd w:val="clear" w:color="auto" w:fill="C6D9F1" w:themeFill="text2" w:themeFillTint="33"/>
          </w:tcPr>
          <w:p w:rsidR="00A82931" w:rsidRDefault="00E5615B" w:rsidP="00E5615B">
            <w:pPr>
              <w:spacing w:after="240" w:line="312" w:lineRule="auto"/>
              <w:jc w:val="center"/>
              <w:rPr>
                <w:rFonts w:ascii="Times New Roman" w:hAnsi="Times New Roman" w:cs="Times New Roman"/>
                <w:lang w:val="en-US"/>
              </w:rPr>
            </w:pPr>
            <w:r>
              <w:rPr>
                <w:rFonts w:ascii="Times New Roman" w:hAnsi="Times New Roman" w:cs="Times New Roman"/>
                <w:lang w:val="en-US"/>
              </w:rPr>
              <w:t>March 24</w:t>
            </w:r>
          </w:p>
        </w:tc>
      </w:tr>
      <w:tr w:rsidR="00A82931" w:rsidTr="00230CD8">
        <w:trPr>
          <w:jc w:val="center"/>
        </w:trPr>
        <w:tc>
          <w:tcPr>
            <w:tcW w:w="9286" w:type="dxa"/>
            <w:gridSpan w:val="5"/>
            <w:shd w:val="clear" w:color="auto" w:fill="DBE5F1" w:themeFill="accent1"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Spring Break</w:t>
            </w:r>
          </w:p>
        </w:tc>
      </w:tr>
      <w:tr w:rsidR="00A82931" w:rsidTr="00230CD8">
        <w:trPr>
          <w:trHeight w:val="308"/>
          <w:jc w:val="center"/>
        </w:trPr>
        <w:tc>
          <w:tcPr>
            <w:tcW w:w="1856" w:type="dxa"/>
            <w:vMerge w:val="restart"/>
            <w:shd w:val="clear" w:color="auto" w:fill="C6D9F1" w:themeFill="text2" w:themeFillTint="33"/>
          </w:tcPr>
          <w:p w:rsidR="00A82931" w:rsidRPr="00A82931" w:rsidRDefault="00A82931" w:rsidP="00A82931">
            <w:pPr>
              <w:spacing w:after="240" w:line="312" w:lineRule="auto"/>
              <w:jc w:val="center"/>
              <w:rPr>
                <w:rFonts w:ascii="Times New Roman" w:hAnsi="Times New Roman" w:cs="Times New Roman"/>
              </w:rPr>
            </w:pPr>
            <w:r>
              <w:rPr>
                <w:rFonts w:ascii="Times New Roman" w:hAnsi="Times New Roman" w:cs="Times New Roman"/>
              </w:rPr>
              <w:t>3</w:t>
            </w:r>
          </w:p>
        </w:tc>
        <w:tc>
          <w:tcPr>
            <w:tcW w:w="1856" w:type="dxa"/>
            <w:vMerge w:val="restart"/>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Distance Learners</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 xml:space="preserve">Discussion </w:t>
            </w:r>
            <w:r w:rsidR="00230CD8">
              <w:rPr>
                <w:rFonts w:ascii="Times New Roman" w:hAnsi="Times New Roman" w:cs="Times New Roman"/>
                <w:lang w:val="en-US"/>
              </w:rPr>
              <w:t>#</w:t>
            </w:r>
            <w:r>
              <w:rPr>
                <w:rFonts w:ascii="Times New Roman" w:hAnsi="Times New Roman" w:cs="Times New Roman"/>
                <w:lang w:val="en-US"/>
              </w:rPr>
              <w:t>1</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10</w:t>
            </w:r>
          </w:p>
        </w:tc>
        <w:tc>
          <w:tcPr>
            <w:tcW w:w="1858" w:type="dxa"/>
            <w:shd w:val="clear" w:color="auto" w:fill="C6D9F1" w:themeFill="text2" w:themeFillTint="33"/>
          </w:tcPr>
          <w:p w:rsidR="00A82931" w:rsidRDefault="00E5615B" w:rsidP="00E5615B">
            <w:pPr>
              <w:spacing w:after="240" w:line="312" w:lineRule="auto"/>
              <w:jc w:val="center"/>
              <w:rPr>
                <w:rFonts w:ascii="Times New Roman" w:hAnsi="Times New Roman" w:cs="Times New Roman"/>
                <w:lang w:val="en-US"/>
              </w:rPr>
            </w:pPr>
            <w:r>
              <w:rPr>
                <w:rFonts w:ascii="Times New Roman" w:hAnsi="Times New Roman" w:cs="Times New Roman"/>
                <w:lang w:val="en-US"/>
              </w:rPr>
              <w:t>April 7</w:t>
            </w:r>
          </w:p>
        </w:tc>
      </w:tr>
      <w:tr w:rsidR="00A82931" w:rsidTr="00230CD8">
        <w:trPr>
          <w:trHeight w:val="307"/>
          <w:jc w:val="center"/>
        </w:trPr>
        <w:tc>
          <w:tcPr>
            <w:tcW w:w="1856" w:type="dxa"/>
            <w:vMerge/>
            <w:shd w:val="clear" w:color="auto" w:fill="C6D9F1" w:themeFill="text2" w:themeFillTint="33"/>
          </w:tcPr>
          <w:p w:rsidR="00A82931" w:rsidRPr="00A82931" w:rsidRDefault="00A82931" w:rsidP="00A82931">
            <w:pPr>
              <w:spacing w:after="240" w:line="312" w:lineRule="auto"/>
              <w:jc w:val="center"/>
              <w:rPr>
                <w:rFonts w:ascii="Times New Roman" w:hAnsi="Times New Roman" w:cs="Times New Roman"/>
                <w:lang w:val="en-US"/>
              </w:rPr>
            </w:pPr>
          </w:p>
        </w:tc>
        <w:tc>
          <w:tcPr>
            <w:tcW w:w="1856" w:type="dxa"/>
            <w:vMerge/>
            <w:shd w:val="clear" w:color="auto" w:fill="C6D9F1" w:themeFill="text2" w:themeFillTint="33"/>
          </w:tcPr>
          <w:p w:rsidR="00A82931" w:rsidRDefault="00A82931" w:rsidP="005F1783">
            <w:pPr>
              <w:spacing w:after="240" w:line="312" w:lineRule="auto"/>
              <w:rPr>
                <w:rFonts w:ascii="Times New Roman" w:hAnsi="Times New Roman" w:cs="Times New Roman"/>
                <w:lang w:val="en-US"/>
              </w:rPr>
            </w:pPr>
          </w:p>
        </w:tc>
        <w:tc>
          <w:tcPr>
            <w:tcW w:w="1858" w:type="dxa"/>
            <w:shd w:val="clear" w:color="auto" w:fill="DBE5F1" w:themeFill="accent1"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Group Project</w:t>
            </w:r>
          </w:p>
        </w:tc>
        <w:tc>
          <w:tcPr>
            <w:tcW w:w="1858" w:type="dxa"/>
            <w:shd w:val="clear" w:color="auto" w:fill="DBE5F1" w:themeFill="accent1"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50</w:t>
            </w:r>
          </w:p>
        </w:tc>
        <w:tc>
          <w:tcPr>
            <w:tcW w:w="1858" w:type="dxa"/>
            <w:shd w:val="clear" w:color="auto" w:fill="DBE5F1" w:themeFill="accent1" w:themeFillTint="33"/>
          </w:tcPr>
          <w:p w:rsidR="00A82931" w:rsidRDefault="00E5615B" w:rsidP="00E5615B">
            <w:pPr>
              <w:spacing w:after="240" w:line="312" w:lineRule="auto"/>
              <w:jc w:val="center"/>
              <w:rPr>
                <w:rFonts w:ascii="Times New Roman" w:hAnsi="Times New Roman" w:cs="Times New Roman"/>
                <w:lang w:val="en-US"/>
              </w:rPr>
            </w:pPr>
            <w:r>
              <w:rPr>
                <w:rFonts w:ascii="Times New Roman" w:hAnsi="Times New Roman" w:cs="Times New Roman"/>
                <w:lang w:val="en-US"/>
              </w:rPr>
              <w:t>April 14</w:t>
            </w:r>
          </w:p>
        </w:tc>
      </w:tr>
      <w:tr w:rsidR="00A82931" w:rsidTr="00230CD8">
        <w:trPr>
          <w:jc w:val="center"/>
        </w:trPr>
        <w:tc>
          <w:tcPr>
            <w:tcW w:w="1856" w:type="dxa"/>
            <w:shd w:val="clear" w:color="auto" w:fill="C6D9F1" w:themeFill="text2" w:themeFillTint="33"/>
          </w:tcPr>
          <w:p w:rsidR="00A82931" w:rsidRPr="00A82931" w:rsidRDefault="00A82931" w:rsidP="00A82931">
            <w:pPr>
              <w:spacing w:after="240" w:line="312" w:lineRule="auto"/>
              <w:jc w:val="center"/>
              <w:rPr>
                <w:rFonts w:ascii="Times New Roman" w:hAnsi="Times New Roman" w:cs="Times New Roman"/>
              </w:rPr>
            </w:pPr>
            <w:r>
              <w:rPr>
                <w:rFonts w:ascii="Times New Roman" w:hAnsi="Times New Roman" w:cs="Times New Roman"/>
              </w:rPr>
              <w:t>4</w:t>
            </w:r>
          </w:p>
        </w:tc>
        <w:tc>
          <w:tcPr>
            <w:tcW w:w="1856"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Media Selection</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 xml:space="preserve">Blog </w:t>
            </w:r>
            <w:r w:rsidR="00230CD8">
              <w:rPr>
                <w:rFonts w:ascii="Times New Roman" w:hAnsi="Times New Roman" w:cs="Times New Roman"/>
                <w:lang w:val="en-US"/>
              </w:rPr>
              <w:t>#</w:t>
            </w:r>
            <w:r>
              <w:rPr>
                <w:rFonts w:ascii="Times New Roman" w:hAnsi="Times New Roman" w:cs="Times New Roman"/>
                <w:lang w:val="en-US"/>
              </w:rPr>
              <w:t>1</w:t>
            </w:r>
          </w:p>
        </w:tc>
        <w:tc>
          <w:tcPr>
            <w:tcW w:w="1858" w:type="dxa"/>
            <w:shd w:val="clear" w:color="auto" w:fill="C6D9F1" w:themeFill="text2" w:themeFillTint="33"/>
          </w:tcPr>
          <w:p w:rsidR="00A82931" w:rsidRDefault="00953B17" w:rsidP="00953B17">
            <w:pPr>
              <w:spacing w:after="240" w:line="312" w:lineRule="auto"/>
              <w:jc w:val="center"/>
              <w:rPr>
                <w:rFonts w:ascii="Times New Roman" w:hAnsi="Times New Roman" w:cs="Times New Roman"/>
                <w:lang w:val="en-US"/>
              </w:rPr>
            </w:pPr>
            <w:r>
              <w:rPr>
                <w:rFonts w:ascii="Times New Roman" w:hAnsi="Times New Roman" w:cs="Times New Roman"/>
                <w:lang w:val="en-US"/>
              </w:rPr>
              <w:t>10</w:t>
            </w:r>
          </w:p>
        </w:tc>
        <w:tc>
          <w:tcPr>
            <w:tcW w:w="1858" w:type="dxa"/>
            <w:shd w:val="clear" w:color="auto" w:fill="C6D9F1" w:themeFill="text2" w:themeFillTint="33"/>
          </w:tcPr>
          <w:p w:rsidR="00A82931" w:rsidRDefault="00E5615B" w:rsidP="00E5615B">
            <w:pPr>
              <w:spacing w:after="240" w:line="312" w:lineRule="auto"/>
              <w:jc w:val="center"/>
              <w:rPr>
                <w:rFonts w:ascii="Times New Roman" w:hAnsi="Times New Roman" w:cs="Times New Roman"/>
                <w:lang w:val="en-US"/>
              </w:rPr>
            </w:pPr>
            <w:r>
              <w:rPr>
                <w:rFonts w:ascii="Times New Roman" w:hAnsi="Times New Roman" w:cs="Times New Roman"/>
                <w:lang w:val="en-US"/>
              </w:rPr>
              <w:t>April 21</w:t>
            </w:r>
          </w:p>
        </w:tc>
      </w:tr>
    </w:tbl>
    <w:p w:rsidR="00490253" w:rsidRPr="00B017BE" w:rsidRDefault="00490253" w:rsidP="005F1783">
      <w:pPr>
        <w:spacing w:after="240" w:line="312" w:lineRule="auto"/>
        <w:rPr>
          <w:rFonts w:ascii="Times New Roman" w:hAnsi="Times New Roman" w:cs="Times New Roman"/>
          <w:lang w:val="en-US"/>
        </w:rPr>
        <w:sectPr w:rsidR="00490253" w:rsidRPr="00B017BE" w:rsidSect="000C43FE">
          <w:type w:val="continuous"/>
          <w:pgSz w:w="11906" w:h="16838"/>
          <w:pgMar w:top="1418" w:right="1418" w:bottom="1418" w:left="1418" w:header="709" w:footer="709" w:gutter="0"/>
          <w:cols w:space="708"/>
          <w:docGrid w:linePitch="360"/>
        </w:sectPr>
      </w:pPr>
    </w:p>
    <w:p w:rsidR="002113B3" w:rsidRPr="00B017BE" w:rsidRDefault="00B017BE" w:rsidP="005F1783">
      <w:pPr>
        <w:spacing w:after="240"/>
        <w:rPr>
          <w:rFonts w:ascii="Arial" w:eastAsia="Times New Roman" w:hAnsi="Arial" w:cs="Arial"/>
          <w:color w:val="222222"/>
          <w:sz w:val="21"/>
          <w:szCs w:val="21"/>
          <w:lang w:val="en-US" w:eastAsia="el-GR"/>
        </w:rPr>
      </w:pPr>
      <w:r w:rsidRPr="00B017BE">
        <w:rPr>
          <w:rFonts w:ascii="Arial" w:eastAsia="Times New Roman" w:hAnsi="Arial" w:cs="Arial"/>
          <w:noProof/>
          <w:color w:val="222222"/>
          <w:sz w:val="21"/>
          <w:szCs w:val="21"/>
          <w:lang w:eastAsia="el-GR"/>
        </w:rPr>
        <w:lastRenderedPageBreak/>
        <w:drawing>
          <wp:anchor distT="0" distB="0" distL="114300" distR="114300" simplePos="0" relativeHeight="251658240" behindDoc="1" locked="0" layoutInCell="1" allowOverlap="1" wp14:anchorId="0FAD3073" wp14:editId="02285C56">
            <wp:simplePos x="0" y="0"/>
            <wp:positionH relativeFrom="column">
              <wp:posOffset>3175</wp:posOffset>
            </wp:positionH>
            <wp:positionV relativeFrom="paragraph">
              <wp:posOffset>3175</wp:posOffset>
            </wp:positionV>
            <wp:extent cx="2879725" cy="2069465"/>
            <wp:effectExtent l="0" t="0" r="0" b="6985"/>
            <wp:wrapTight wrapText="bothSides">
              <wp:wrapPolygon edited="1">
                <wp:start x="7573" y="0"/>
                <wp:lineTo x="0" y="2187"/>
                <wp:lineTo x="0" y="7556"/>
                <wp:lineTo x="572" y="15907"/>
                <wp:lineTo x="572" y="18889"/>
                <wp:lineTo x="1000" y="19088"/>
                <wp:lineTo x="5430" y="19088"/>
                <wp:lineTo x="8573" y="21474"/>
                <wp:lineTo x="11094" y="20829"/>
                <wp:lineTo x="12240" y="21044"/>
                <wp:lineTo x="13561" y="20699"/>
                <wp:lineTo x="14275" y="19733"/>
                <wp:lineTo x="15832" y="19190"/>
                <wp:lineTo x="17761" y="17304"/>
                <wp:lineTo x="18861" y="12924"/>
                <wp:lineTo x="18861" y="12725"/>
                <wp:lineTo x="21433" y="10141"/>
                <wp:lineTo x="21433" y="6363"/>
                <wp:lineTo x="17004" y="3181"/>
                <wp:lineTo x="17147" y="2187"/>
                <wp:lineTo x="14718" y="199"/>
                <wp:lineTo x="12860" y="0"/>
                <wp:lineTo x="7573" y="0"/>
              </wp:wrapPolygon>
            </wp:wrapTight>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9725" cy="20694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2AD3" w:rsidRPr="006D7D62" w:rsidRDefault="00DC2AD3" w:rsidP="00DE0617">
      <w:pPr>
        <w:pStyle w:val="1"/>
        <w:spacing w:before="0" w:after="380"/>
        <w:rPr>
          <w:rFonts w:ascii="Arial" w:hAnsi="Arial" w:cs="Arial"/>
          <w:color w:val="FF0000"/>
          <w:sz w:val="34"/>
          <w:szCs w:val="34"/>
          <w:lang w:val="en-US"/>
        </w:rPr>
      </w:pPr>
      <w:bookmarkStart w:id="26" w:name="_Toc509682348"/>
      <w:bookmarkStart w:id="27" w:name="_Toc509863331"/>
      <w:r w:rsidRPr="006D7D62">
        <w:rPr>
          <w:rFonts w:ascii="Arial" w:hAnsi="Arial" w:cs="Arial"/>
          <w:color w:val="FF0000"/>
          <w:sz w:val="34"/>
          <w:szCs w:val="34"/>
          <w:lang w:val="en-US"/>
        </w:rPr>
        <w:t>The Water Cycle</w:t>
      </w:r>
      <w:bookmarkEnd w:id="26"/>
      <w:bookmarkEnd w:id="27"/>
    </w:p>
    <w:p w:rsidR="00DC2AD3" w:rsidRDefault="00DC2AD3" w:rsidP="006D7D62">
      <w:pPr>
        <w:pStyle w:val="3"/>
        <w:rPr>
          <w:lang w:val="en-US"/>
        </w:rPr>
      </w:pPr>
      <w:bookmarkStart w:id="28" w:name="_Toc509682349"/>
      <w:bookmarkStart w:id="29" w:name="_Toc509863332"/>
      <w:r>
        <w:rPr>
          <w:lang w:val="en-US"/>
        </w:rPr>
        <w:t>Meaning</w:t>
      </w:r>
      <w:bookmarkEnd w:id="28"/>
      <w:bookmarkEnd w:id="29"/>
    </w:p>
    <w:p w:rsidR="006C55B9" w:rsidRPr="00490253" w:rsidRDefault="006C55B9" w:rsidP="005F1783">
      <w:pPr>
        <w:spacing w:after="240" w:line="312" w:lineRule="auto"/>
        <w:rPr>
          <w:rFonts w:ascii="Times New Roman" w:hAnsi="Times New Roman" w:cs="Times New Roman"/>
          <w:lang w:val="en-US"/>
        </w:rPr>
        <w:sectPr w:rsidR="006C55B9" w:rsidRPr="00490253" w:rsidSect="000C43FE">
          <w:headerReference w:type="default" r:id="rId17"/>
          <w:footerReference w:type="default" r:id="rId18"/>
          <w:pgSz w:w="11906" w:h="16838"/>
          <w:pgMar w:top="1418" w:right="1418" w:bottom="1418" w:left="1418" w:header="709" w:footer="709" w:gutter="0"/>
          <w:cols w:space="708"/>
          <w:docGrid w:linePitch="360"/>
        </w:sectPr>
      </w:pPr>
    </w:p>
    <w:p w:rsidR="000C43FE" w:rsidRDefault="00490253" w:rsidP="00842B98">
      <w:pPr>
        <w:spacing w:before="240" w:after="240" w:line="312" w:lineRule="auto"/>
        <w:ind w:firstLine="709"/>
        <w:rPr>
          <w:rFonts w:ascii="Times New Roman" w:hAnsi="Times New Roman" w:cs="Times New Roman"/>
          <w:lang w:val="en-US"/>
        </w:rPr>
        <w:sectPr w:rsidR="000C43FE"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rPr>
        <w:t xml:space="preserve">The water cycle, also known as the hydrological cycle or the hydrologic cycle, describes the continuous movement of water on, above and below the surface of the Earth. The mass of water on Earth remains fairly constant over time but the partitioning of the water into the major reservoirs of ice, fresh water, saline water and atmospheric water </w:t>
      </w:r>
      <w:r w:rsidRPr="00842B98">
        <w:rPr>
          <w:rFonts w:ascii="Times New Roman" w:hAnsi="Times New Roman" w:cs="Times New Roman"/>
          <w:shd w:val="clear" w:color="auto" w:fill="FFFFFF"/>
          <w:lang w:val="en-US"/>
        </w:rPr>
        <w:t>is</w:t>
      </w:r>
      <w:r w:rsidRPr="005F1783">
        <w:rPr>
          <w:rFonts w:ascii="Times New Roman" w:hAnsi="Times New Roman" w:cs="Times New Roman"/>
          <w:lang w:val="en-US"/>
        </w:rPr>
        <w:t xml:space="preserve"> variable depending on a wide range of climatic variables. The water moves from one reservoir to another, such as from river to ocean, or from the ocean to the atmosphere, by the physical processes of evaporation, condensation, precipitation, infiltration, surface runoff, and subsurface flow. In doing so, the water goes through different forms: liquid, solid (ice) and vapor.</w:t>
      </w:r>
    </w:p>
    <w:p w:rsidR="000C43FE" w:rsidRDefault="00490253" w:rsidP="00842B98">
      <w:pPr>
        <w:spacing w:before="240" w:after="240" w:line="312" w:lineRule="auto"/>
        <w:ind w:firstLine="709"/>
        <w:rPr>
          <w:rFonts w:ascii="Times New Roman" w:hAnsi="Times New Roman" w:cs="Times New Roman"/>
          <w:lang w:val="en-US"/>
        </w:rPr>
        <w:sectPr w:rsidR="000C43FE"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rPr>
        <w:lastRenderedPageBreak/>
        <w:t xml:space="preserve">The water cycle involves the exchange of energy, which leads to temperature changes. When water evaporates, it takes up energy from its </w:t>
      </w:r>
      <w:r w:rsidRPr="00842B98">
        <w:rPr>
          <w:rFonts w:ascii="Times New Roman" w:hAnsi="Times New Roman" w:cs="Times New Roman"/>
          <w:shd w:val="clear" w:color="auto" w:fill="FFFFFF"/>
          <w:lang w:val="en-US"/>
        </w:rPr>
        <w:t>surroundings</w:t>
      </w:r>
      <w:r w:rsidRPr="005F1783">
        <w:rPr>
          <w:rFonts w:ascii="Times New Roman" w:hAnsi="Times New Roman" w:cs="Times New Roman"/>
          <w:lang w:val="en-US"/>
        </w:rPr>
        <w:t xml:space="preserve"> and cools the environment. When it condenses, it releases energy and warms the environment. These heat exchanges influence climate.</w:t>
      </w:r>
    </w:p>
    <w:p w:rsidR="00490253" w:rsidRPr="005F1783" w:rsidRDefault="00490253" w:rsidP="00842B98">
      <w:pPr>
        <w:spacing w:before="240" w:after="240" w:line="312" w:lineRule="auto"/>
        <w:ind w:firstLine="709"/>
        <w:rPr>
          <w:rFonts w:ascii="Times New Roman" w:hAnsi="Times New Roman" w:cs="Times New Roman"/>
          <w:lang w:val="en-US"/>
        </w:rPr>
      </w:pPr>
      <w:r w:rsidRPr="005F1783">
        <w:rPr>
          <w:rFonts w:ascii="Times New Roman" w:hAnsi="Times New Roman" w:cs="Times New Roman"/>
          <w:lang w:val="en-US"/>
        </w:rPr>
        <w:lastRenderedPageBreak/>
        <w:t xml:space="preserve">The evaporative phase of the cycle purifies water which then replenishes the land with freshwater. The flow of liquid water and ice </w:t>
      </w:r>
      <w:r w:rsidRPr="00842B98">
        <w:rPr>
          <w:rFonts w:ascii="Times New Roman" w:hAnsi="Times New Roman" w:cs="Times New Roman"/>
          <w:shd w:val="clear" w:color="auto" w:fill="FFFFFF"/>
          <w:lang w:val="en-US"/>
        </w:rPr>
        <w:t>transports</w:t>
      </w:r>
      <w:r w:rsidRPr="005F1783">
        <w:rPr>
          <w:rFonts w:ascii="Times New Roman" w:hAnsi="Times New Roman" w:cs="Times New Roman"/>
          <w:lang w:val="en-US"/>
        </w:rPr>
        <w:t xml:space="preserve"> minerals across the globe. It is also involved in reshaping the geological features of the Earth, through processes including erosion and sedimentation. The water cycle is also essential for the maintenance of most life and ecosystems on the planet.</w:t>
      </w:r>
    </w:p>
    <w:p w:rsidR="00CA440C" w:rsidRDefault="00CA440C" w:rsidP="005F1783">
      <w:pPr>
        <w:spacing w:after="240" w:line="312" w:lineRule="auto"/>
        <w:rPr>
          <w:rFonts w:ascii="Times New Roman" w:hAnsi="Times New Roman" w:cs="Times New Roman"/>
          <w:lang w:val="en-US"/>
        </w:rPr>
        <w:sectPr w:rsidR="00CA440C" w:rsidSect="000C43FE">
          <w:type w:val="continuous"/>
          <w:pgSz w:w="11906" w:h="16838"/>
          <w:pgMar w:top="1418" w:right="1418" w:bottom="1418" w:left="1418" w:header="709" w:footer="709" w:gutter="0"/>
          <w:cols w:space="708"/>
          <w:docGrid w:linePitch="360"/>
        </w:sectPr>
      </w:pPr>
    </w:p>
    <w:p w:rsidR="00DC2AD3" w:rsidRPr="006D7D62" w:rsidRDefault="00DC2AD3" w:rsidP="00DE0617">
      <w:pPr>
        <w:pStyle w:val="1"/>
        <w:spacing w:before="0" w:after="380"/>
        <w:rPr>
          <w:rFonts w:ascii="Arial" w:hAnsi="Arial" w:cs="Arial"/>
          <w:color w:val="FF0000"/>
          <w:sz w:val="34"/>
          <w:szCs w:val="34"/>
          <w:lang w:val="en-US"/>
        </w:rPr>
      </w:pPr>
      <w:bookmarkStart w:id="30" w:name="_Toc509682350"/>
      <w:bookmarkStart w:id="31" w:name="_Toc509863333"/>
      <w:r w:rsidRPr="006D7D62">
        <w:rPr>
          <w:rFonts w:ascii="Arial" w:hAnsi="Arial" w:cs="Arial"/>
          <w:color w:val="FF0000"/>
          <w:sz w:val="34"/>
          <w:szCs w:val="34"/>
          <w:lang w:val="en-US"/>
        </w:rPr>
        <w:lastRenderedPageBreak/>
        <w:t>Renewable Energy</w:t>
      </w:r>
      <w:bookmarkEnd w:id="30"/>
      <w:bookmarkEnd w:id="31"/>
    </w:p>
    <w:p w:rsidR="00DC2AD3" w:rsidRDefault="00DC2AD3" w:rsidP="006D7D62">
      <w:pPr>
        <w:pStyle w:val="2"/>
        <w:rPr>
          <w:lang w:val="en-US"/>
        </w:rPr>
      </w:pPr>
      <w:bookmarkStart w:id="32" w:name="_Toc509682351"/>
      <w:bookmarkStart w:id="33" w:name="_Toc509863334"/>
      <w:r>
        <w:rPr>
          <w:lang w:val="en-US"/>
        </w:rPr>
        <w:t>Meaning</w:t>
      </w:r>
      <w:bookmarkEnd w:id="32"/>
      <w:bookmarkEnd w:id="33"/>
    </w:p>
    <w:p w:rsidR="000C43FE" w:rsidRDefault="00490253" w:rsidP="00B77DEC">
      <w:pPr>
        <w:spacing w:before="240" w:after="240" w:line="312" w:lineRule="auto"/>
        <w:ind w:firstLine="709"/>
        <w:rPr>
          <w:rFonts w:ascii="Times New Roman" w:hAnsi="Times New Roman" w:cs="Times New Roman"/>
          <w:lang w:val="en-US"/>
        </w:rPr>
        <w:sectPr w:rsidR="000C43FE" w:rsidSect="000C43FE">
          <w:headerReference w:type="default" r:id="rId19"/>
          <w:footerReference w:type="default" r:id="rId20"/>
          <w:pgSz w:w="11906" w:h="16838"/>
          <w:pgMar w:top="1418" w:right="1418" w:bottom="1418" w:left="1418" w:header="709" w:footer="709" w:gutter="0"/>
          <w:cols w:space="708"/>
          <w:docGrid w:linePitch="360"/>
        </w:sectPr>
      </w:pPr>
      <w:r w:rsidRPr="00B77DEC">
        <w:rPr>
          <w:rFonts w:ascii="Times New Roman" w:hAnsi="Times New Roman" w:cs="Times New Roman"/>
          <w:shd w:val="clear" w:color="auto" w:fill="FFFFFF"/>
          <w:lang w:val="en-US"/>
        </w:rPr>
        <w:t>Renewable</w:t>
      </w:r>
      <w:r w:rsidRPr="005F1783">
        <w:rPr>
          <w:rFonts w:ascii="Times New Roman" w:hAnsi="Times New Roman" w:cs="Times New Roman"/>
          <w:lang w:val="en-US"/>
        </w:rPr>
        <w:t xml:space="preserve"> energy is energy that is collected from renewable resources, which are naturally replenished on a human timescale, such as sunlight, wind, rain, tides, waves, and geothermal heat. Renewable energy often provides energy in four important areas: electricity generation, air and water heating/cooling, transportation, and rural (off-grid) energy services.</w:t>
      </w:r>
    </w:p>
    <w:p w:rsidR="000C43FE" w:rsidRDefault="00490253" w:rsidP="00B77DEC">
      <w:pPr>
        <w:spacing w:before="240" w:after="240" w:line="312" w:lineRule="auto"/>
        <w:ind w:firstLine="709"/>
        <w:rPr>
          <w:rFonts w:ascii="Times New Roman" w:hAnsi="Times New Roman" w:cs="Times New Roman"/>
          <w:lang w:val="en-US"/>
        </w:rPr>
        <w:sectPr w:rsidR="000C43FE"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rPr>
        <w:lastRenderedPageBreak/>
        <w:t xml:space="preserve">Based on REN21's 2016 report, renewables contributed 19.2% to humans' global energy consumption and 23.7% to their generation of electricity in 2014 and 2015, respectively. This energy consumption is divided as 8.9% coming from traditional biomass, 4.2% as heat energy (modern biomass, geothermal and solar heat), 3.9% </w:t>
      </w:r>
      <w:proofErr w:type="spellStart"/>
      <w:r w:rsidRPr="005F1783">
        <w:rPr>
          <w:rFonts w:ascii="Times New Roman" w:hAnsi="Times New Roman" w:cs="Times New Roman"/>
          <w:lang w:val="en-US"/>
        </w:rPr>
        <w:t>hydro electricity</w:t>
      </w:r>
      <w:proofErr w:type="spellEnd"/>
      <w:r w:rsidRPr="005F1783">
        <w:rPr>
          <w:rFonts w:ascii="Times New Roman" w:hAnsi="Times New Roman" w:cs="Times New Roman"/>
          <w:lang w:val="en-US"/>
        </w:rPr>
        <w:t xml:space="preserve"> and 2.2% is electricity from wind, solar, geothermal, and biomass. Worldwide investments in renewable technologies amounted to more than US$286 billion in 2015, with countries like </w:t>
      </w:r>
      <w:proofErr w:type="spellStart"/>
      <w:r w:rsidRPr="005F1783">
        <w:rPr>
          <w:rFonts w:ascii="Times New Roman" w:hAnsi="Times New Roman" w:cs="Times New Roman"/>
          <w:lang w:val="en-US"/>
        </w:rPr>
        <w:t>Chinaand</w:t>
      </w:r>
      <w:proofErr w:type="spellEnd"/>
      <w:r w:rsidRPr="005F1783">
        <w:rPr>
          <w:rFonts w:ascii="Times New Roman" w:hAnsi="Times New Roman" w:cs="Times New Roman"/>
          <w:lang w:val="en-US"/>
        </w:rPr>
        <w:t xml:space="preserve"> the United States heavily investing in wind, hydro, solar and biofuels. Globally, there are an estimated 7.7 million jobs associated with the renewable energy industries, with solar </w:t>
      </w:r>
      <w:proofErr w:type="spellStart"/>
      <w:r w:rsidRPr="005F1783">
        <w:rPr>
          <w:rFonts w:ascii="Times New Roman" w:hAnsi="Times New Roman" w:cs="Times New Roman"/>
          <w:lang w:val="en-US"/>
        </w:rPr>
        <w:t>photovoltaics</w:t>
      </w:r>
      <w:proofErr w:type="spellEnd"/>
      <w:r w:rsidRPr="005F1783">
        <w:rPr>
          <w:rFonts w:ascii="Times New Roman" w:hAnsi="Times New Roman" w:cs="Times New Roman"/>
          <w:lang w:val="en-US"/>
        </w:rPr>
        <w:t xml:space="preserve"> being the largest renewable employer. As of 2015 worldwide, more than half of all new electricity capacity installed was renewable.</w:t>
      </w:r>
    </w:p>
    <w:p w:rsidR="00F66258" w:rsidRDefault="00490253" w:rsidP="00B77DEC">
      <w:pPr>
        <w:spacing w:before="240" w:after="240" w:line="312" w:lineRule="auto"/>
        <w:ind w:firstLine="709"/>
        <w:rPr>
          <w:rFonts w:ascii="Times New Roman" w:hAnsi="Times New Roman" w:cs="Times New Roman"/>
          <w:lang w:val="en-US"/>
        </w:rPr>
        <w:sectPr w:rsidR="00F66258" w:rsidSect="000C43FE">
          <w:type w:val="continuous"/>
          <w:pgSz w:w="11906" w:h="16838"/>
          <w:pgMar w:top="1418" w:right="1418" w:bottom="1418" w:left="1418" w:header="709" w:footer="709" w:gutter="0"/>
          <w:cols w:space="708"/>
          <w:docGrid w:linePitch="360"/>
        </w:sectPr>
      </w:pPr>
      <w:r w:rsidRPr="005F1783">
        <w:rPr>
          <w:rFonts w:ascii="Times New Roman" w:hAnsi="Times New Roman" w:cs="Times New Roman"/>
          <w:lang w:val="en-US"/>
        </w:rPr>
        <w:lastRenderedPageBreak/>
        <w:t>Renewable energy resources exist over wide geographical areas, in contrast to other energy sources, which are concentrated in a limited number of countries. Rapid deployment of renewable energy and energy efficiency is resulting in significant energy security, climate change mitigation, and economic benefits. The results of a recent review of the literature concluded that as greenhouse gas (GHG) emitters begin to be held liable for damages resulting from GHG emissions resulting in climate change, a high value for liability mitigation would provide powerful incentives for deployment of renewable energy technologies. In international public opinion surveys there is strong support for promoting renewable sources such as solar power and wind power. At the national level, at least 30 nations around the world already have renewable energy contributing more than 20 percent of energy supply. National renewable energy markets are projected to continue to grow strongly in the coming decade and beyond. Some places and at least two countries, Iceland and Norway generate all their electricity using renewable energy already, and many other countries have the set a goal to reach 100% renewable energy in the future. For example, in Denmark the government decided to switch the total energy supply (electricity, mobility and heating/cooling) t</w:t>
      </w:r>
      <w:r w:rsidR="00F66258">
        <w:rPr>
          <w:rFonts w:ascii="Times New Roman" w:hAnsi="Times New Roman" w:cs="Times New Roman"/>
          <w:lang w:val="en-US"/>
        </w:rPr>
        <w:t>o 100% renewable energy by 205</w:t>
      </w:r>
    </w:p>
    <w:p w:rsidR="00AB41C9" w:rsidRDefault="00F66258" w:rsidP="00861420">
      <w:pPr>
        <w:pStyle w:val="1"/>
        <w:spacing w:before="0" w:after="380"/>
        <w:ind w:left="720"/>
        <w:rPr>
          <w:rFonts w:ascii="Arial" w:hAnsi="Arial" w:cs="Arial"/>
          <w:color w:val="FF0000"/>
          <w:sz w:val="34"/>
          <w:szCs w:val="34"/>
          <w:lang w:val="en-US"/>
        </w:rPr>
      </w:pPr>
      <w:bookmarkStart w:id="34" w:name="_Toc509863335"/>
      <w:r w:rsidRPr="00F66258">
        <w:rPr>
          <w:rFonts w:ascii="Arial" w:hAnsi="Arial" w:cs="Arial"/>
          <w:color w:val="FF0000"/>
          <w:sz w:val="34"/>
          <w:szCs w:val="34"/>
          <w:lang w:val="en-US"/>
        </w:rPr>
        <w:lastRenderedPageBreak/>
        <w:t xml:space="preserve">Η </w:t>
      </w:r>
      <w:proofErr w:type="spellStart"/>
      <w:r w:rsidRPr="00F66258">
        <w:rPr>
          <w:rFonts w:ascii="Arial" w:hAnsi="Arial" w:cs="Arial"/>
          <w:color w:val="FF0000"/>
          <w:sz w:val="34"/>
          <w:szCs w:val="34"/>
          <w:lang w:val="en-US"/>
        </w:rPr>
        <w:t>οικογένειά</w:t>
      </w:r>
      <w:proofErr w:type="spellEnd"/>
      <w:r w:rsidRPr="00F66258">
        <w:rPr>
          <w:rFonts w:ascii="Arial" w:hAnsi="Arial" w:cs="Arial"/>
          <w:color w:val="FF0000"/>
          <w:sz w:val="34"/>
          <w:szCs w:val="34"/>
          <w:lang w:val="en-US"/>
        </w:rPr>
        <w:t xml:space="preserve"> </w:t>
      </w:r>
      <w:proofErr w:type="spellStart"/>
      <w:r w:rsidRPr="00F66258">
        <w:rPr>
          <w:rFonts w:ascii="Arial" w:hAnsi="Arial" w:cs="Arial"/>
          <w:color w:val="FF0000"/>
          <w:sz w:val="34"/>
          <w:szCs w:val="34"/>
          <w:lang w:val="en-US"/>
        </w:rPr>
        <w:t>μου</w:t>
      </w:r>
      <w:proofErr w:type="spellEnd"/>
      <w:r w:rsidR="00CE460A">
        <w:rPr>
          <w:rFonts w:ascii="Arial" w:hAnsi="Arial" w:cs="Arial"/>
          <w:noProof/>
          <w:color w:val="FF0000"/>
          <w:sz w:val="34"/>
          <w:szCs w:val="34"/>
          <w:lang w:eastAsia="el-GR"/>
        </w:rPr>
        <w:drawing>
          <wp:inline distT="0" distB="0" distL="0" distR="0" wp14:anchorId="616AF754" wp14:editId="5F9F322D">
            <wp:extent cx="5486400" cy="3200400"/>
            <wp:effectExtent l="0" t="0" r="0" b="19050"/>
            <wp:docPr id="9" name="Διάγραμμα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bookmarkEnd w:id="34"/>
    </w:p>
    <w:p w:rsidR="00AB41C9" w:rsidRDefault="00AB41C9" w:rsidP="00AB41C9">
      <w:pPr>
        <w:rPr>
          <w:lang w:val="en-US"/>
        </w:rPr>
      </w:pPr>
    </w:p>
    <w:p w:rsidR="002113B3" w:rsidRPr="00AB41C9" w:rsidRDefault="002113B3" w:rsidP="00AB41C9">
      <w:pPr>
        <w:rPr>
          <w:lang w:val="en-US"/>
        </w:rPr>
      </w:pPr>
    </w:p>
    <w:sectPr w:rsidR="002113B3" w:rsidRPr="00AB41C9" w:rsidSect="000C43FE">
      <w:headerReference w:type="default" r:id="rId26"/>
      <w:footerReference w:type="default" r:id="rId2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667" w:rsidRDefault="00D31667" w:rsidP="00113E0B">
      <w:pPr>
        <w:spacing w:after="0" w:line="240" w:lineRule="auto"/>
      </w:pPr>
      <w:r>
        <w:separator/>
      </w:r>
    </w:p>
  </w:endnote>
  <w:endnote w:type="continuationSeparator" w:id="0">
    <w:p w:rsidR="00D31667" w:rsidRDefault="00D31667" w:rsidP="00113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CD8" w:rsidRPr="0024629F" w:rsidRDefault="00230CD8">
    <w:pPr>
      <w:pStyle w:val="a8"/>
    </w:pPr>
    <w:r>
      <w:rPr>
        <w:lang w:val="en-US"/>
      </w:rPr>
      <w:t>1 – 1</w:t>
    </w:r>
    <w:r>
      <w:t xml:space="preserve"> </w:t>
    </w:r>
  </w:p>
  <w:p w:rsidR="00230CD8" w:rsidRDefault="00230CD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CD8" w:rsidRPr="00A84B14" w:rsidRDefault="00230CD8">
    <w:pPr>
      <w:pStyle w:val="a8"/>
      <w:rPr>
        <w:lang w:val="en-US"/>
      </w:rPr>
    </w:pPr>
    <w:r>
      <w:rPr>
        <w:lang w:val="en-US"/>
      </w:rPr>
      <w:t>1 – 1</w:t>
    </w:r>
  </w:p>
  <w:p w:rsidR="00230CD8" w:rsidRDefault="00230CD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24629F" w:rsidRDefault="0024629F">
    <w:pPr>
      <w:pStyle w:val="a8"/>
    </w:pPr>
    <w:r>
      <w:t xml:space="preserve">2 – 2 </w:t>
    </w:r>
  </w:p>
  <w:p w:rsidR="0024629F" w:rsidRDefault="0024629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24629F" w:rsidRDefault="0024629F">
    <w:pPr>
      <w:pStyle w:val="a8"/>
    </w:pPr>
    <w:r>
      <w:t xml:space="preserve">3 – 3 </w:t>
    </w:r>
  </w:p>
  <w:p w:rsidR="0024629F" w:rsidRDefault="0024629F">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842B98" w:rsidRDefault="007D3288">
    <w:pPr>
      <w:pStyle w:val="a8"/>
      <w:rPr>
        <w:lang w:val="en-US"/>
      </w:rPr>
    </w:pPr>
    <w:r>
      <w:rPr>
        <w:lang w:val="en-US"/>
      </w:rPr>
      <w:t>4</w:t>
    </w:r>
    <w:r w:rsidR="00A82931">
      <w:t xml:space="preserve"> –</w:t>
    </w:r>
    <w:r>
      <w:rPr>
        <w:lang w:val="en-US"/>
      </w:rPr>
      <w:t xml:space="preserve"> </w:t>
    </w:r>
    <w:r w:rsidR="00842B98">
      <w:rPr>
        <w:lang w:val="en-US"/>
      </w:rPr>
      <w:t>4</w:t>
    </w:r>
  </w:p>
  <w:p w:rsidR="0024629F" w:rsidRDefault="0024629F">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31" w:rsidRPr="0024629F" w:rsidRDefault="00A82931">
    <w:pPr>
      <w:pStyle w:val="a8"/>
    </w:pPr>
    <w:r>
      <w:t>5 –5</w:t>
    </w:r>
  </w:p>
  <w:p w:rsidR="00A82931" w:rsidRDefault="00A82931">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31" w:rsidRPr="0024629F" w:rsidRDefault="00A82931">
    <w:pPr>
      <w:pStyle w:val="a8"/>
    </w:pPr>
    <w:r>
      <w:t>6</w:t>
    </w:r>
  </w:p>
  <w:p w:rsidR="00A82931" w:rsidRDefault="00A829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667" w:rsidRDefault="00D31667" w:rsidP="00113E0B">
      <w:pPr>
        <w:spacing w:after="0" w:line="240" w:lineRule="auto"/>
      </w:pPr>
      <w:r>
        <w:separator/>
      </w:r>
    </w:p>
  </w:footnote>
  <w:footnote w:type="continuationSeparator" w:id="0">
    <w:p w:rsidR="00D31667" w:rsidRDefault="00D31667" w:rsidP="00113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CD8" w:rsidRPr="00230CD8" w:rsidRDefault="00230CD8">
    <w:pPr>
      <w:pStyle w:val="a7"/>
      <w:rPr>
        <w:lang w:val="en-US"/>
      </w:rPr>
    </w:pPr>
    <w:r>
      <w:rPr>
        <w:lang w:val="en-US"/>
      </w:rPr>
      <w:t>1 – Ecology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CD8" w:rsidRPr="00A84B14" w:rsidRDefault="00230CD8">
    <w:pPr>
      <w:pStyle w:val="a7"/>
      <w:rPr>
        <w:lang w:val="en-US"/>
      </w:rPr>
    </w:pPr>
    <w:r>
      <w:rPr>
        <w:lang w:val="en-US"/>
      </w:rPr>
      <w:t>1 – Ecology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0" w:rsidRPr="00113E0B" w:rsidRDefault="00492880">
    <w:pPr>
      <w:pStyle w:val="a7"/>
      <w:rPr>
        <w:lang w:val="en-US"/>
      </w:rPr>
    </w:pPr>
    <w:r>
      <w:rPr>
        <w:lang w:val="en-US"/>
      </w:rPr>
      <w:t>2</w:t>
    </w:r>
    <w:r>
      <w:t xml:space="preserve"> – </w:t>
    </w:r>
    <w:r>
      <w:rPr>
        <w:lang w:val="en-US"/>
      </w:rPr>
      <w:t>Recycling</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839" w:rsidRPr="006D7D62" w:rsidRDefault="00EC5839" w:rsidP="0024629F">
    <w:pPr>
      <w:rPr>
        <w:lang w:val="en-US"/>
      </w:rPr>
    </w:pPr>
    <w:r>
      <w:rPr>
        <w:lang w:val="en-US"/>
      </w:rPr>
      <w:t xml:space="preserve">3 – </w:t>
    </w:r>
    <w:r w:rsidRPr="006D7D62">
      <w:rPr>
        <w:lang w:val="en-US"/>
      </w:rPr>
      <w:t>Global Warming</w:t>
    </w:r>
  </w:p>
  <w:p w:rsidR="00801DF0" w:rsidRPr="00801DF0" w:rsidRDefault="00801DF0">
    <w:pPr>
      <w:pStyle w:val="a7"/>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6D7D62" w:rsidRDefault="0024629F" w:rsidP="0024629F">
    <w:pPr>
      <w:rPr>
        <w:lang w:val="en-US"/>
      </w:rPr>
    </w:pPr>
    <w:r>
      <w:rPr>
        <w:lang w:val="en-US"/>
      </w:rPr>
      <w:t>4 – The Water Cycle</w:t>
    </w:r>
  </w:p>
  <w:p w:rsidR="0024629F" w:rsidRPr="00801DF0" w:rsidRDefault="0024629F">
    <w:pPr>
      <w:pStyle w:val="a7"/>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6D7D62" w:rsidRDefault="0024629F" w:rsidP="0024629F">
    <w:pPr>
      <w:rPr>
        <w:lang w:val="en-US"/>
      </w:rPr>
    </w:pPr>
    <w:r>
      <w:rPr>
        <w:lang w:val="en-US"/>
      </w:rPr>
      <w:t>5 – Renewable Energy</w:t>
    </w:r>
  </w:p>
  <w:p w:rsidR="0024629F" w:rsidRPr="00801DF0" w:rsidRDefault="0024629F">
    <w:pPr>
      <w:pStyle w:val="a7"/>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9F" w:rsidRPr="0024629F" w:rsidRDefault="0024629F" w:rsidP="0024629F">
    <w:r>
      <w:rPr>
        <w:lang w:val="en-US"/>
      </w:rPr>
      <w:t xml:space="preserve">6 – </w:t>
    </w:r>
    <w:r>
      <w:t>Η οικογένειά μου</w:t>
    </w:r>
  </w:p>
  <w:p w:rsidR="0024629F" w:rsidRPr="00801DF0" w:rsidRDefault="0024629F">
    <w:pPr>
      <w:pStyle w:val="a7"/>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A46"/>
    <w:rsid w:val="000A07FB"/>
    <w:rsid w:val="000C43FE"/>
    <w:rsid w:val="000D5B76"/>
    <w:rsid w:val="000F40DA"/>
    <w:rsid w:val="00113E0B"/>
    <w:rsid w:val="0013494F"/>
    <w:rsid w:val="002113B3"/>
    <w:rsid w:val="00230CD8"/>
    <w:rsid w:val="0024629F"/>
    <w:rsid w:val="002B7C7C"/>
    <w:rsid w:val="00343AF8"/>
    <w:rsid w:val="00384916"/>
    <w:rsid w:val="003D21FE"/>
    <w:rsid w:val="00490253"/>
    <w:rsid w:val="00492880"/>
    <w:rsid w:val="004D228A"/>
    <w:rsid w:val="00540083"/>
    <w:rsid w:val="00566B5D"/>
    <w:rsid w:val="005F1783"/>
    <w:rsid w:val="00637ECD"/>
    <w:rsid w:val="00662F90"/>
    <w:rsid w:val="006C55B9"/>
    <w:rsid w:val="006D7D62"/>
    <w:rsid w:val="00721992"/>
    <w:rsid w:val="007269AC"/>
    <w:rsid w:val="007D3288"/>
    <w:rsid w:val="00801DF0"/>
    <w:rsid w:val="00842B98"/>
    <w:rsid w:val="00861420"/>
    <w:rsid w:val="008B48EA"/>
    <w:rsid w:val="00953B17"/>
    <w:rsid w:val="00A421EA"/>
    <w:rsid w:val="00A82931"/>
    <w:rsid w:val="00A82CFA"/>
    <w:rsid w:val="00A84B14"/>
    <w:rsid w:val="00A96B88"/>
    <w:rsid w:val="00AB41C9"/>
    <w:rsid w:val="00B017BE"/>
    <w:rsid w:val="00B77DEC"/>
    <w:rsid w:val="00C06A46"/>
    <w:rsid w:val="00C612AB"/>
    <w:rsid w:val="00CA440C"/>
    <w:rsid w:val="00CE460A"/>
    <w:rsid w:val="00D20B93"/>
    <w:rsid w:val="00D31667"/>
    <w:rsid w:val="00D95643"/>
    <w:rsid w:val="00DC2AD3"/>
    <w:rsid w:val="00DE0617"/>
    <w:rsid w:val="00E5615B"/>
    <w:rsid w:val="00E92FAF"/>
    <w:rsid w:val="00EC5839"/>
    <w:rsid w:val="00F20E1B"/>
    <w:rsid w:val="00F62DA9"/>
    <w:rsid w:val="00F662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736D76-CE51-4995-96BD-1EE3F14E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253"/>
  </w:style>
  <w:style w:type="paragraph" w:styleId="1">
    <w:name w:val="heading 1"/>
    <w:basedOn w:val="a"/>
    <w:next w:val="a"/>
    <w:link w:val="1Char"/>
    <w:uiPriority w:val="9"/>
    <w:qFormat/>
    <w:rsid w:val="00DC2A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DC2A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6D7D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62F90"/>
    <w:rPr>
      <w:color w:val="0000FF"/>
      <w:u w:val="single"/>
    </w:rPr>
  </w:style>
  <w:style w:type="paragraph" w:styleId="Web">
    <w:name w:val="Normal (Web)"/>
    <w:basedOn w:val="a"/>
    <w:uiPriority w:val="99"/>
    <w:semiHidden/>
    <w:unhideWhenUsed/>
    <w:rsid w:val="00662F9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1Char">
    <w:name w:val="Επικεφαλίδα 1 Char"/>
    <w:basedOn w:val="a0"/>
    <w:link w:val="1"/>
    <w:uiPriority w:val="9"/>
    <w:rsid w:val="00DC2AD3"/>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DC2AD3"/>
    <w:pPr>
      <w:outlineLvl w:val="9"/>
    </w:pPr>
    <w:rPr>
      <w:lang w:eastAsia="el-GR"/>
    </w:rPr>
  </w:style>
  <w:style w:type="paragraph" w:styleId="a4">
    <w:name w:val="Balloon Text"/>
    <w:basedOn w:val="a"/>
    <w:link w:val="Char"/>
    <w:uiPriority w:val="99"/>
    <w:semiHidden/>
    <w:unhideWhenUsed/>
    <w:rsid w:val="00DC2AD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C2AD3"/>
    <w:rPr>
      <w:rFonts w:ascii="Tahoma" w:hAnsi="Tahoma" w:cs="Tahoma"/>
      <w:sz w:val="16"/>
      <w:szCs w:val="16"/>
    </w:rPr>
  </w:style>
  <w:style w:type="character" w:customStyle="1" w:styleId="2Char">
    <w:name w:val="Επικεφαλίδα 2 Char"/>
    <w:basedOn w:val="a0"/>
    <w:link w:val="2"/>
    <w:uiPriority w:val="9"/>
    <w:rsid w:val="00DC2AD3"/>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6D7D62"/>
    <w:rPr>
      <w:rFonts w:asciiTheme="majorHAnsi" w:eastAsiaTheme="majorEastAsia" w:hAnsiTheme="majorHAnsi" w:cstheme="majorBidi"/>
      <w:b/>
      <w:bCs/>
      <w:color w:val="4F81BD" w:themeColor="accent1"/>
    </w:rPr>
  </w:style>
  <w:style w:type="paragraph" w:styleId="a5">
    <w:name w:val="No Spacing"/>
    <w:link w:val="Char0"/>
    <w:uiPriority w:val="1"/>
    <w:qFormat/>
    <w:rsid w:val="006D7D62"/>
    <w:pPr>
      <w:spacing w:after="0" w:line="240" w:lineRule="auto"/>
    </w:pPr>
  </w:style>
  <w:style w:type="character" w:styleId="a6">
    <w:name w:val="line number"/>
    <w:basedOn w:val="a0"/>
    <w:uiPriority w:val="99"/>
    <w:semiHidden/>
    <w:unhideWhenUsed/>
    <w:rsid w:val="006C55B9"/>
  </w:style>
  <w:style w:type="paragraph" w:styleId="10">
    <w:name w:val="toc 1"/>
    <w:basedOn w:val="a"/>
    <w:next w:val="a"/>
    <w:autoRedefine/>
    <w:uiPriority w:val="39"/>
    <w:unhideWhenUsed/>
    <w:rsid w:val="00490253"/>
    <w:pPr>
      <w:spacing w:after="100"/>
    </w:pPr>
  </w:style>
  <w:style w:type="paragraph" w:styleId="20">
    <w:name w:val="toc 2"/>
    <w:basedOn w:val="a"/>
    <w:next w:val="a"/>
    <w:autoRedefine/>
    <w:uiPriority w:val="39"/>
    <w:unhideWhenUsed/>
    <w:rsid w:val="00490253"/>
    <w:pPr>
      <w:spacing w:after="100"/>
      <w:ind w:left="220"/>
    </w:pPr>
  </w:style>
  <w:style w:type="paragraph" w:styleId="30">
    <w:name w:val="toc 3"/>
    <w:basedOn w:val="a"/>
    <w:next w:val="a"/>
    <w:autoRedefine/>
    <w:uiPriority w:val="39"/>
    <w:unhideWhenUsed/>
    <w:rsid w:val="00490253"/>
    <w:pPr>
      <w:spacing w:after="100"/>
      <w:ind w:left="440"/>
    </w:pPr>
  </w:style>
  <w:style w:type="paragraph" w:styleId="a7">
    <w:name w:val="header"/>
    <w:basedOn w:val="a"/>
    <w:link w:val="Char1"/>
    <w:uiPriority w:val="99"/>
    <w:unhideWhenUsed/>
    <w:rsid w:val="00113E0B"/>
    <w:pPr>
      <w:tabs>
        <w:tab w:val="center" w:pos="4153"/>
        <w:tab w:val="right" w:pos="8306"/>
      </w:tabs>
      <w:spacing w:after="0" w:line="240" w:lineRule="auto"/>
    </w:pPr>
  </w:style>
  <w:style w:type="character" w:customStyle="1" w:styleId="Char1">
    <w:name w:val="Κεφαλίδα Char"/>
    <w:basedOn w:val="a0"/>
    <w:link w:val="a7"/>
    <w:uiPriority w:val="99"/>
    <w:rsid w:val="00113E0B"/>
  </w:style>
  <w:style w:type="paragraph" w:styleId="a8">
    <w:name w:val="footer"/>
    <w:basedOn w:val="a"/>
    <w:link w:val="Char2"/>
    <w:uiPriority w:val="99"/>
    <w:unhideWhenUsed/>
    <w:rsid w:val="00113E0B"/>
    <w:pPr>
      <w:tabs>
        <w:tab w:val="center" w:pos="4153"/>
        <w:tab w:val="right" w:pos="8306"/>
      </w:tabs>
      <w:spacing w:after="0" w:line="240" w:lineRule="auto"/>
    </w:pPr>
  </w:style>
  <w:style w:type="character" w:customStyle="1" w:styleId="Char2">
    <w:name w:val="Υποσέλιδο Char"/>
    <w:basedOn w:val="a0"/>
    <w:link w:val="a8"/>
    <w:uiPriority w:val="99"/>
    <w:rsid w:val="00113E0B"/>
  </w:style>
  <w:style w:type="character" w:customStyle="1" w:styleId="Char0">
    <w:name w:val="Χωρίς διάστιχο Char"/>
    <w:basedOn w:val="a0"/>
    <w:link w:val="a5"/>
    <w:uiPriority w:val="1"/>
    <w:rsid w:val="00861420"/>
  </w:style>
  <w:style w:type="table" w:styleId="a9">
    <w:name w:val="Table Grid"/>
    <w:basedOn w:val="a1"/>
    <w:uiPriority w:val="59"/>
    <w:rsid w:val="00246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60400">
      <w:bodyDiv w:val="1"/>
      <w:marLeft w:val="0"/>
      <w:marRight w:val="0"/>
      <w:marTop w:val="0"/>
      <w:marBottom w:val="0"/>
      <w:divBdr>
        <w:top w:val="none" w:sz="0" w:space="0" w:color="auto"/>
        <w:left w:val="none" w:sz="0" w:space="0" w:color="auto"/>
        <w:bottom w:val="none" w:sz="0" w:space="0" w:color="auto"/>
        <w:right w:val="none" w:sz="0" w:space="0" w:color="auto"/>
      </w:divBdr>
    </w:div>
    <w:div w:id="332495140">
      <w:bodyDiv w:val="1"/>
      <w:marLeft w:val="0"/>
      <w:marRight w:val="0"/>
      <w:marTop w:val="0"/>
      <w:marBottom w:val="0"/>
      <w:divBdr>
        <w:top w:val="none" w:sz="0" w:space="0" w:color="auto"/>
        <w:left w:val="none" w:sz="0" w:space="0" w:color="auto"/>
        <w:bottom w:val="none" w:sz="0" w:space="0" w:color="auto"/>
        <w:right w:val="none" w:sz="0" w:space="0" w:color="auto"/>
      </w:divBdr>
    </w:div>
    <w:div w:id="752555951">
      <w:bodyDiv w:val="1"/>
      <w:marLeft w:val="0"/>
      <w:marRight w:val="0"/>
      <w:marTop w:val="0"/>
      <w:marBottom w:val="0"/>
      <w:divBdr>
        <w:top w:val="none" w:sz="0" w:space="0" w:color="auto"/>
        <w:left w:val="none" w:sz="0" w:space="0" w:color="auto"/>
        <w:bottom w:val="none" w:sz="0" w:space="0" w:color="auto"/>
        <w:right w:val="none" w:sz="0" w:space="0" w:color="auto"/>
      </w:divBdr>
    </w:div>
    <w:div w:id="187002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footer" Target="foot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diagramQuickStyle" Target="diagrams/quickStyle1.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diagramLayout" Target="diagrams/layout1.xml"/><Relationship Id="rId27" Type="http://schemas.openxmlformats.org/officeDocument/2006/relationships/footer" Target="footer7.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FB7A22-7AA0-4748-AC6B-C4C31E570C49}"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26ADFD6D-7CD7-4B6D-AACB-419E89CA5FEC}">
      <dgm:prSet phldrT="[Κείμενο]"/>
      <dgm:spPr/>
      <dgm:t>
        <a:bodyPr/>
        <a:lstStyle/>
        <a:p>
          <a:r>
            <a:rPr lang="el-GR"/>
            <a:t>Χρήστος</a:t>
          </a:r>
        </a:p>
      </dgm:t>
    </dgm:pt>
    <dgm:pt modelId="{07A25387-45AE-4CA1-AC2D-2814E84D3065}" type="parTrans" cxnId="{E49F19EC-3A09-47C1-B3CA-33A6EF73E52D}">
      <dgm:prSet/>
      <dgm:spPr/>
      <dgm:t>
        <a:bodyPr/>
        <a:lstStyle/>
        <a:p>
          <a:endParaRPr lang="el-GR"/>
        </a:p>
      </dgm:t>
    </dgm:pt>
    <dgm:pt modelId="{F7238307-7985-4C2C-8CDF-1074A10BDA35}" type="sibTrans" cxnId="{E49F19EC-3A09-47C1-B3CA-33A6EF73E52D}">
      <dgm:prSet/>
      <dgm:spPr/>
      <dgm:t>
        <a:bodyPr/>
        <a:lstStyle/>
        <a:p>
          <a:endParaRPr lang="el-GR"/>
        </a:p>
      </dgm:t>
    </dgm:pt>
    <dgm:pt modelId="{A652EA5E-2B85-444E-AB7C-71D26222BA52}">
      <dgm:prSet phldrT="[Κείμενο]"/>
      <dgm:spPr/>
      <dgm:t>
        <a:bodyPr/>
        <a:lstStyle/>
        <a:p>
          <a:r>
            <a:rPr lang="el-GR"/>
            <a:t>Ελεονώρα</a:t>
          </a:r>
        </a:p>
      </dgm:t>
    </dgm:pt>
    <dgm:pt modelId="{AA9D9B09-9248-4094-8BB8-567DC80A6530}" type="parTrans" cxnId="{F35F41D3-AE8C-4FB0-95EF-99BD6768391D}">
      <dgm:prSet/>
      <dgm:spPr/>
      <dgm:t>
        <a:bodyPr/>
        <a:lstStyle/>
        <a:p>
          <a:endParaRPr lang="el-GR"/>
        </a:p>
      </dgm:t>
    </dgm:pt>
    <dgm:pt modelId="{9136F2EC-BCBF-40E2-82D7-A28A7ADEAE2B}" type="sibTrans" cxnId="{F35F41D3-AE8C-4FB0-95EF-99BD6768391D}">
      <dgm:prSet/>
      <dgm:spPr/>
      <dgm:t>
        <a:bodyPr/>
        <a:lstStyle/>
        <a:p>
          <a:endParaRPr lang="el-GR"/>
        </a:p>
      </dgm:t>
    </dgm:pt>
    <dgm:pt modelId="{77CC3A72-BD30-4328-8008-FF98DBAFF140}">
      <dgm:prSet phldrT="[Κείμενο]"/>
      <dgm:spPr/>
      <dgm:t>
        <a:bodyPr/>
        <a:lstStyle/>
        <a:p>
          <a:r>
            <a:rPr lang="el-GR"/>
            <a:t>Παντελής Αθανασία</a:t>
          </a:r>
        </a:p>
      </dgm:t>
    </dgm:pt>
    <dgm:pt modelId="{B26B0D6D-87D9-4C98-BC89-89E1619209C8}" type="parTrans" cxnId="{F578919F-0AA8-4823-92BB-D86D0C126E2E}">
      <dgm:prSet/>
      <dgm:spPr/>
      <dgm:t>
        <a:bodyPr/>
        <a:lstStyle/>
        <a:p>
          <a:endParaRPr lang="el-GR"/>
        </a:p>
      </dgm:t>
    </dgm:pt>
    <dgm:pt modelId="{24D04724-F730-46E8-9175-0EF32D438BF0}" type="sibTrans" cxnId="{F578919F-0AA8-4823-92BB-D86D0C126E2E}">
      <dgm:prSet/>
      <dgm:spPr/>
      <dgm:t>
        <a:bodyPr/>
        <a:lstStyle/>
        <a:p>
          <a:endParaRPr lang="el-GR"/>
        </a:p>
      </dgm:t>
    </dgm:pt>
    <dgm:pt modelId="{D586B8F7-BC73-4BC2-93F3-24CF24AF285A}" type="pres">
      <dgm:prSet presAssocID="{B7FB7A22-7AA0-4748-AC6B-C4C31E570C49}" presName="hierChild1" presStyleCnt="0">
        <dgm:presLayoutVars>
          <dgm:chPref val="1"/>
          <dgm:dir/>
          <dgm:animOne val="branch"/>
          <dgm:animLvl val="lvl"/>
          <dgm:resizeHandles/>
        </dgm:presLayoutVars>
      </dgm:prSet>
      <dgm:spPr/>
      <dgm:t>
        <a:bodyPr/>
        <a:lstStyle/>
        <a:p>
          <a:endParaRPr lang="el-GR"/>
        </a:p>
      </dgm:t>
    </dgm:pt>
    <dgm:pt modelId="{067EE7EE-97E6-48CF-AE39-547A7D23458B}" type="pres">
      <dgm:prSet presAssocID="{77CC3A72-BD30-4328-8008-FF98DBAFF140}" presName="hierRoot1" presStyleCnt="0"/>
      <dgm:spPr/>
    </dgm:pt>
    <dgm:pt modelId="{11837F32-ADE9-4300-BBE4-7A2F03633013}" type="pres">
      <dgm:prSet presAssocID="{77CC3A72-BD30-4328-8008-FF98DBAFF140}" presName="composite" presStyleCnt="0"/>
      <dgm:spPr/>
    </dgm:pt>
    <dgm:pt modelId="{ABF73BE1-681E-46A9-8152-02D97FACBC27}" type="pres">
      <dgm:prSet presAssocID="{77CC3A72-BD30-4328-8008-FF98DBAFF140}" presName="background" presStyleLbl="node0" presStyleIdx="0" presStyleCnt="1"/>
      <dgm:spPr/>
    </dgm:pt>
    <dgm:pt modelId="{1B9BDAE3-862B-4D9D-92D5-D02634BC97B0}" type="pres">
      <dgm:prSet presAssocID="{77CC3A72-BD30-4328-8008-FF98DBAFF140}" presName="text" presStyleLbl="fgAcc0" presStyleIdx="0" presStyleCnt="1">
        <dgm:presLayoutVars>
          <dgm:chPref val="3"/>
        </dgm:presLayoutVars>
      </dgm:prSet>
      <dgm:spPr/>
      <dgm:t>
        <a:bodyPr/>
        <a:lstStyle/>
        <a:p>
          <a:endParaRPr lang="el-GR"/>
        </a:p>
      </dgm:t>
    </dgm:pt>
    <dgm:pt modelId="{A989F4A4-02E7-48DB-A8AF-960AD7C2DB34}" type="pres">
      <dgm:prSet presAssocID="{77CC3A72-BD30-4328-8008-FF98DBAFF140}" presName="hierChild2" presStyleCnt="0"/>
      <dgm:spPr/>
    </dgm:pt>
    <dgm:pt modelId="{3792B72F-B55B-430D-B07D-A8DC84FC7A98}" type="pres">
      <dgm:prSet presAssocID="{07A25387-45AE-4CA1-AC2D-2814E84D3065}" presName="Name10" presStyleLbl="parChTrans1D2" presStyleIdx="0" presStyleCnt="2"/>
      <dgm:spPr/>
      <dgm:t>
        <a:bodyPr/>
        <a:lstStyle/>
        <a:p>
          <a:endParaRPr lang="el-GR"/>
        </a:p>
      </dgm:t>
    </dgm:pt>
    <dgm:pt modelId="{2BEE610A-970E-4BDF-B080-C50E42ADD968}" type="pres">
      <dgm:prSet presAssocID="{26ADFD6D-7CD7-4B6D-AACB-419E89CA5FEC}" presName="hierRoot2" presStyleCnt="0"/>
      <dgm:spPr/>
    </dgm:pt>
    <dgm:pt modelId="{EE388F61-4D98-47A4-91F6-01F1F2B3CA41}" type="pres">
      <dgm:prSet presAssocID="{26ADFD6D-7CD7-4B6D-AACB-419E89CA5FEC}" presName="composite2" presStyleCnt="0"/>
      <dgm:spPr/>
    </dgm:pt>
    <dgm:pt modelId="{B33022DE-6CF1-4E61-A5D0-FAB0DC632979}" type="pres">
      <dgm:prSet presAssocID="{26ADFD6D-7CD7-4B6D-AACB-419E89CA5FEC}" presName="background2" presStyleLbl="node2" presStyleIdx="0" presStyleCnt="2"/>
      <dgm:spPr/>
    </dgm:pt>
    <dgm:pt modelId="{AB5054ED-6CEB-4B0C-9B3F-5AE62EBAD48F}" type="pres">
      <dgm:prSet presAssocID="{26ADFD6D-7CD7-4B6D-AACB-419E89CA5FEC}" presName="text2" presStyleLbl="fgAcc2" presStyleIdx="0" presStyleCnt="2">
        <dgm:presLayoutVars>
          <dgm:chPref val="3"/>
        </dgm:presLayoutVars>
      </dgm:prSet>
      <dgm:spPr/>
      <dgm:t>
        <a:bodyPr/>
        <a:lstStyle/>
        <a:p>
          <a:endParaRPr lang="el-GR"/>
        </a:p>
      </dgm:t>
    </dgm:pt>
    <dgm:pt modelId="{932C489E-35D4-41BC-A662-7816BF4596B8}" type="pres">
      <dgm:prSet presAssocID="{26ADFD6D-7CD7-4B6D-AACB-419E89CA5FEC}" presName="hierChild3" presStyleCnt="0"/>
      <dgm:spPr/>
    </dgm:pt>
    <dgm:pt modelId="{EB95D442-06E5-4000-8CA2-C8FD2C3BEB6F}" type="pres">
      <dgm:prSet presAssocID="{AA9D9B09-9248-4094-8BB8-567DC80A6530}" presName="Name10" presStyleLbl="parChTrans1D2" presStyleIdx="1" presStyleCnt="2"/>
      <dgm:spPr/>
      <dgm:t>
        <a:bodyPr/>
        <a:lstStyle/>
        <a:p>
          <a:endParaRPr lang="el-GR"/>
        </a:p>
      </dgm:t>
    </dgm:pt>
    <dgm:pt modelId="{971F91D0-3B32-4CAA-A7F2-E96554F2B3BD}" type="pres">
      <dgm:prSet presAssocID="{A652EA5E-2B85-444E-AB7C-71D26222BA52}" presName="hierRoot2" presStyleCnt="0"/>
      <dgm:spPr/>
    </dgm:pt>
    <dgm:pt modelId="{AA14257B-9F3A-45B5-B502-86E25A5255DF}" type="pres">
      <dgm:prSet presAssocID="{A652EA5E-2B85-444E-AB7C-71D26222BA52}" presName="composite2" presStyleCnt="0"/>
      <dgm:spPr/>
    </dgm:pt>
    <dgm:pt modelId="{21BD7325-0ED0-4B19-8462-E7025E3D3E73}" type="pres">
      <dgm:prSet presAssocID="{A652EA5E-2B85-444E-AB7C-71D26222BA52}" presName="background2" presStyleLbl="node2" presStyleIdx="1" presStyleCnt="2"/>
      <dgm:spPr/>
    </dgm:pt>
    <dgm:pt modelId="{41D9DADB-8CDB-4299-A4FF-A1F4AF2184D9}" type="pres">
      <dgm:prSet presAssocID="{A652EA5E-2B85-444E-AB7C-71D26222BA52}" presName="text2" presStyleLbl="fgAcc2" presStyleIdx="1" presStyleCnt="2">
        <dgm:presLayoutVars>
          <dgm:chPref val="3"/>
        </dgm:presLayoutVars>
      </dgm:prSet>
      <dgm:spPr/>
      <dgm:t>
        <a:bodyPr/>
        <a:lstStyle/>
        <a:p>
          <a:endParaRPr lang="el-GR"/>
        </a:p>
      </dgm:t>
    </dgm:pt>
    <dgm:pt modelId="{187E9693-9886-477F-B71E-99077B70215F}" type="pres">
      <dgm:prSet presAssocID="{A652EA5E-2B85-444E-AB7C-71D26222BA52}" presName="hierChild3" presStyleCnt="0"/>
      <dgm:spPr/>
    </dgm:pt>
  </dgm:ptLst>
  <dgm:cxnLst>
    <dgm:cxn modelId="{01309EB0-F397-4B7F-B0D8-C6F34D2DD847}" type="presOf" srcId="{07A25387-45AE-4CA1-AC2D-2814E84D3065}" destId="{3792B72F-B55B-430D-B07D-A8DC84FC7A98}" srcOrd="0" destOrd="0" presId="urn:microsoft.com/office/officeart/2005/8/layout/hierarchy1"/>
    <dgm:cxn modelId="{21E1311E-3DBE-41EE-AA0E-A3F88C72B6ED}" type="presOf" srcId="{A652EA5E-2B85-444E-AB7C-71D26222BA52}" destId="{41D9DADB-8CDB-4299-A4FF-A1F4AF2184D9}" srcOrd="0" destOrd="0" presId="urn:microsoft.com/office/officeart/2005/8/layout/hierarchy1"/>
    <dgm:cxn modelId="{F35F41D3-AE8C-4FB0-95EF-99BD6768391D}" srcId="{77CC3A72-BD30-4328-8008-FF98DBAFF140}" destId="{A652EA5E-2B85-444E-AB7C-71D26222BA52}" srcOrd="1" destOrd="0" parTransId="{AA9D9B09-9248-4094-8BB8-567DC80A6530}" sibTransId="{9136F2EC-BCBF-40E2-82D7-A28A7ADEAE2B}"/>
    <dgm:cxn modelId="{E4E65C7A-029F-42F0-A775-9E5919FF8DE1}" type="presOf" srcId="{AA9D9B09-9248-4094-8BB8-567DC80A6530}" destId="{EB95D442-06E5-4000-8CA2-C8FD2C3BEB6F}" srcOrd="0" destOrd="0" presId="urn:microsoft.com/office/officeart/2005/8/layout/hierarchy1"/>
    <dgm:cxn modelId="{F578919F-0AA8-4823-92BB-D86D0C126E2E}" srcId="{B7FB7A22-7AA0-4748-AC6B-C4C31E570C49}" destId="{77CC3A72-BD30-4328-8008-FF98DBAFF140}" srcOrd="0" destOrd="0" parTransId="{B26B0D6D-87D9-4C98-BC89-89E1619209C8}" sibTransId="{24D04724-F730-46E8-9175-0EF32D438BF0}"/>
    <dgm:cxn modelId="{31A9B76B-4F7B-413A-9CEC-881C06F8C088}" type="presOf" srcId="{77CC3A72-BD30-4328-8008-FF98DBAFF140}" destId="{1B9BDAE3-862B-4D9D-92D5-D02634BC97B0}" srcOrd="0" destOrd="0" presId="urn:microsoft.com/office/officeart/2005/8/layout/hierarchy1"/>
    <dgm:cxn modelId="{E49F19EC-3A09-47C1-B3CA-33A6EF73E52D}" srcId="{77CC3A72-BD30-4328-8008-FF98DBAFF140}" destId="{26ADFD6D-7CD7-4B6D-AACB-419E89CA5FEC}" srcOrd="0" destOrd="0" parTransId="{07A25387-45AE-4CA1-AC2D-2814E84D3065}" sibTransId="{F7238307-7985-4C2C-8CDF-1074A10BDA35}"/>
    <dgm:cxn modelId="{F394BE80-F5C2-4BA8-95E8-5A322F26476C}" type="presOf" srcId="{26ADFD6D-7CD7-4B6D-AACB-419E89CA5FEC}" destId="{AB5054ED-6CEB-4B0C-9B3F-5AE62EBAD48F}" srcOrd="0" destOrd="0" presId="urn:microsoft.com/office/officeart/2005/8/layout/hierarchy1"/>
    <dgm:cxn modelId="{9C5E8FCD-EF41-4690-8A45-6920E719AAFF}" type="presOf" srcId="{B7FB7A22-7AA0-4748-AC6B-C4C31E570C49}" destId="{D586B8F7-BC73-4BC2-93F3-24CF24AF285A}" srcOrd="0" destOrd="0" presId="urn:microsoft.com/office/officeart/2005/8/layout/hierarchy1"/>
    <dgm:cxn modelId="{6A1FA13A-E8ED-48CF-B44C-7CF75D641C8C}" type="presParOf" srcId="{D586B8F7-BC73-4BC2-93F3-24CF24AF285A}" destId="{067EE7EE-97E6-48CF-AE39-547A7D23458B}" srcOrd="0" destOrd="0" presId="urn:microsoft.com/office/officeart/2005/8/layout/hierarchy1"/>
    <dgm:cxn modelId="{94A4C77F-569D-49BA-AB00-A5B7C8371085}" type="presParOf" srcId="{067EE7EE-97E6-48CF-AE39-547A7D23458B}" destId="{11837F32-ADE9-4300-BBE4-7A2F03633013}" srcOrd="0" destOrd="0" presId="urn:microsoft.com/office/officeart/2005/8/layout/hierarchy1"/>
    <dgm:cxn modelId="{3129CFB9-2E27-49A6-9051-6B991F515BEE}" type="presParOf" srcId="{11837F32-ADE9-4300-BBE4-7A2F03633013}" destId="{ABF73BE1-681E-46A9-8152-02D97FACBC27}" srcOrd="0" destOrd="0" presId="urn:microsoft.com/office/officeart/2005/8/layout/hierarchy1"/>
    <dgm:cxn modelId="{BE4AC853-EE62-432D-A8BA-9F5CE8B4B420}" type="presParOf" srcId="{11837F32-ADE9-4300-BBE4-7A2F03633013}" destId="{1B9BDAE3-862B-4D9D-92D5-D02634BC97B0}" srcOrd="1" destOrd="0" presId="urn:microsoft.com/office/officeart/2005/8/layout/hierarchy1"/>
    <dgm:cxn modelId="{74CD5852-B2F1-4AED-B300-0F780B862E12}" type="presParOf" srcId="{067EE7EE-97E6-48CF-AE39-547A7D23458B}" destId="{A989F4A4-02E7-48DB-A8AF-960AD7C2DB34}" srcOrd="1" destOrd="0" presId="urn:microsoft.com/office/officeart/2005/8/layout/hierarchy1"/>
    <dgm:cxn modelId="{E4B116A2-7CCC-4D78-AF81-6EE4E79D9D9B}" type="presParOf" srcId="{A989F4A4-02E7-48DB-A8AF-960AD7C2DB34}" destId="{3792B72F-B55B-430D-B07D-A8DC84FC7A98}" srcOrd="0" destOrd="0" presId="urn:microsoft.com/office/officeart/2005/8/layout/hierarchy1"/>
    <dgm:cxn modelId="{6C6C9762-B15E-4A9F-AA9A-9D7E5327A8A7}" type="presParOf" srcId="{A989F4A4-02E7-48DB-A8AF-960AD7C2DB34}" destId="{2BEE610A-970E-4BDF-B080-C50E42ADD968}" srcOrd="1" destOrd="0" presId="urn:microsoft.com/office/officeart/2005/8/layout/hierarchy1"/>
    <dgm:cxn modelId="{D730B15A-321F-46BF-B51D-27B6642F42A4}" type="presParOf" srcId="{2BEE610A-970E-4BDF-B080-C50E42ADD968}" destId="{EE388F61-4D98-47A4-91F6-01F1F2B3CA41}" srcOrd="0" destOrd="0" presId="urn:microsoft.com/office/officeart/2005/8/layout/hierarchy1"/>
    <dgm:cxn modelId="{A7F8F963-E644-419E-AC88-514A78DD9DE7}" type="presParOf" srcId="{EE388F61-4D98-47A4-91F6-01F1F2B3CA41}" destId="{B33022DE-6CF1-4E61-A5D0-FAB0DC632979}" srcOrd="0" destOrd="0" presId="urn:microsoft.com/office/officeart/2005/8/layout/hierarchy1"/>
    <dgm:cxn modelId="{1956FFF9-7E57-402B-BFDB-8BC794FEBE8F}" type="presParOf" srcId="{EE388F61-4D98-47A4-91F6-01F1F2B3CA41}" destId="{AB5054ED-6CEB-4B0C-9B3F-5AE62EBAD48F}" srcOrd="1" destOrd="0" presId="urn:microsoft.com/office/officeart/2005/8/layout/hierarchy1"/>
    <dgm:cxn modelId="{DFDC0257-EF8D-4ABF-A089-3ABAB0EDDD6F}" type="presParOf" srcId="{2BEE610A-970E-4BDF-B080-C50E42ADD968}" destId="{932C489E-35D4-41BC-A662-7816BF4596B8}" srcOrd="1" destOrd="0" presId="urn:microsoft.com/office/officeart/2005/8/layout/hierarchy1"/>
    <dgm:cxn modelId="{3FF1DFF0-B8E3-4041-8000-8769E9ECCA11}" type="presParOf" srcId="{A989F4A4-02E7-48DB-A8AF-960AD7C2DB34}" destId="{EB95D442-06E5-4000-8CA2-C8FD2C3BEB6F}" srcOrd="2" destOrd="0" presId="urn:microsoft.com/office/officeart/2005/8/layout/hierarchy1"/>
    <dgm:cxn modelId="{F6EE1CE2-825E-4007-8C82-37779C1BA27E}" type="presParOf" srcId="{A989F4A4-02E7-48DB-A8AF-960AD7C2DB34}" destId="{971F91D0-3B32-4CAA-A7F2-E96554F2B3BD}" srcOrd="3" destOrd="0" presId="urn:microsoft.com/office/officeart/2005/8/layout/hierarchy1"/>
    <dgm:cxn modelId="{C3FCD35C-EAC8-4B68-9D17-2BE89F046E2C}" type="presParOf" srcId="{971F91D0-3B32-4CAA-A7F2-E96554F2B3BD}" destId="{AA14257B-9F3A-45B5-B502-86E25A5255DF}" srcOrd="0" destOrd="0" presId="urn:microsoft.com/office/officeart/2005/8/layout/hierarchy1"/>
    <dgm:cxn modelId="{4BD40A54-9DE7-4721-935E-3C2B27335194}" type="presParOf" srcId="{AA14257B-9F3A-45B5-B502-86E25A5255DF}" destId="{21BD7325-0ED0-4B19-8462-E7025E3D3E73}" srcOrd="0" destOrd="0" presId="urn:microsoft.com/office/officeart/2005/8/layout/hierarchy1"/>
    <dgm:cxn modelId="{302DBE57-E521-413E-9E56-86F333B0A7CB}" type="presParOf" srcId="{AA14257B-9F3A-45B5-B502-86E25A5255DF}" destId="{41D9DADB-8CDB-4299-A4FF-A1F4AF2184D9}" srcOrd="1" destOrd="0" presId="urn:microsoft.com/office/officeart/2005/8/layout/hierarchy1"/>
    <dgm:cxn modelId="{88DFB02A-4B9A-4B14-A92B-57D8A7E09D65}" type="presParOf" srcId="{971F91D0-3B32-4CAA-A7F2-E96554F2B3BD}" destId="{187E9693-9886-477F-B71E-99077B70215F}" srcOrd="1" destOrd="0" presId="urn:microsoft.com/office/officeart/2005/8/layout/hierarchy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95D442-06E5-4000-8CA2-C8FD2C3BEB6F}">
      <dsp:nvSpPr>
        <dsp:cNvPr id="0" name=""/>
        <dsp:cNvSpPr/>
      </dsp:nvSpPr>
      <dsp:spPr>
        <a:xfrm>
          <a:off x="2636579" y="1219831"/>
          <a:ext cx="1172825" cy="558158"/>
        </a:xfrm>
        <a:custGeom>
          <a:avLst/>
          <a:gdLst/>
          <a:ahLst/>
          <a:cxnLst/>
          <a:rect l="0" t="0" r="0" b="0"/>
          <a:pathLst>
            <a:path>
              <a:moveTo>
                <a:pt x="0" y="0"/>
              </a:moveTo>
              <a:lnTo>
                <a:pt x="0" y="380368"/>
              </a:lnTo>
              <a:lnTo>
                <a:pt x="1172825" y="380368"/>
              </a:lnTo>
              <a:lnTo>
                <a:pt x="1172825" y="558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92B72F-B55B-430D-B07D-A8DC84FC7A98}">
      <dsp:nvSpPr>
        <dsp:cNvPr id="0" name=""/>
        <dsp:cNvSpPr/>
      </dsp:nvSpPr>
      <dsp:spPr>
        <a:xfrm>
          <a:off x="1463754" y="1219831"/>
          <a:ext cx="1172825" cy="558158"/>
        </a:xfrm>
        <a:custGeom>
          <a:avLst/>
          <a:gdLst/>
          <a:ahLst/>
          <a:cxnLst/>
          <a:rect l="0" t="0" r="0" b="0"/>
          <a:pathLst>
            <a:path>
              <a:moveTo>
                <a:pt x="1172825" y="0"/>
              </a:moveTo>
              <a:lnTo>
                <a:pt x="1172825" y="380368"/>
              </a:lnTo>
              <a:lnTo>
                <a:pt x="0" y="380368"/>
              </a:lnTo>
              <a:lnTo>
                <a:pt x="0" y="558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F73BE1-681E-46A9-8152-02D97FACBC27}">
      <dsp:nvSpPr>
        <dsp:cNvPr id="0" name=""/>
        <dsp:cNvSpPr/>
      </dsp:nvSpPr>
      <dsp:spPr>
        <a:xfrm>
          <a:off x="1676995" y="115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B9BDAE3-862B-4D9D-92D5-D02634BC97B0}">
      <dsp:nvSpPr>
        <dsp:cNvPr id="0" name=""/>
        <dsp:cNvSpPr/>
      </dsp:nvSpPr>
      <dsp:spPr>
        <a:xfrm>
          <a:off x="1890236" y="20373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l-GR" sz="3000" kern="1200"/>
            <a:t>Παντελής Αθανασία</a:t>
          </a:r>
        </a:p>
      </dsp:txBody>
      <dsp:txXfrm>
        <a:off x="1925930" y="239432"/>
        <a:ext cx="1847780" cy="1147283"/>
      </dsp:txXfrm>
    </dsp:sp>
    <dsp:sp modelId="{B33022DE-6CF1-4E61-A5D0-FAB0DC632979}">
      <dsp:nvSpPr>
        <dsp:cNvPr id="0" name=""/>
        <dsp:cNvSpPr/>
      </dsp:nvSpPr>
      <dsp:spPr>
        <a:xfrm>
          <a:off x="504170" y="177798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5054ED-6CEB-4B0C-9B3F-5AE62EBAD48F}">
      <dsp:nvSpPr>
        <dsp:cNvPr id="0" name=""/>
        <dsp:cNvSpPr/>
      </dsp:nvSpPr>
      <dsp:spPr>
        <a:xfrm>
          <a:off x="717411" y="198056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l-GR" sz="3000" kern="1200"/>
            <a:t>Χρήστος</a:t>
          </a:r>
        </a:p>
      </dsp:txBody>
      <dsp:txXfrm>
        <a:off x="753105" y="2016262"/>
        <a:ext cx="1847780" cy="1147283"/>
      </dsp:txXfrm>
    </dsp:sp>
    <dsp:sp modelId="{21BD7325-0ED0-4B19-8462-E7025E3D3E73}">
      <dsp:nvSpPr>
        <dsp:cNvPr id="0" name=""/>
        <dsp:cNvSpPr/>
      </dsp:nvSpPr>
      <dsp:spPr>
        <a:xfrm>
          <a:off x="2849820" y="177798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D9DADB-8CDB-4299-A4FF-A1F4AF2184D9}">
      <dsp:nvSpPr>
        <dsp:cNvPr id="0" name=""/>
        <dsp:cNvSpPr/>
      </dsp:nvSpPr>
      <dsp:spPr>
        <a:xfrm>
          <a:off x="3063061" y="198056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l-GR" sz="3000" kern="1200"/>
            <a:t>Ελεονώρα</a:t>
          </a:r>
        </a:p>
      </dsp:txBody>
      <dsp:txXfrm>
        <a:off x="3098755" y="2016262"/>
        <a:ext cx="1847780" cy="11472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DAEE050EE4CD896B084602AD2D226"/>
        <w:category>
          <w:name w:val="Γενικά"/>
          <w:gallery w:val="placeholder"/>
        </w:category>
        <w:types>
          <w:type w:val="bbPlcHdr"/>
        </w:types>
        <w:behaviors>
          <w:behavior w:val="content"/>
        </w:behaviors>
        <w:guid w:val="{CB7B85CC-E48D-41AE-9DD8-5DE75AA5CE15}"/>
      </w:docPartPr>
      <w:docPartBody>
        <w:p w:rsidR="003B74B6" w:rsidRDefault="00AA730E" w:rsidP="00AA730E">
          <w:pPr>
            <w:pStyle w:val="118DAEE050EE4CD896B084602AD2D226"/>
          </w:pPr>
          <w:r>
            <w:rPr>
              <w:rFonts w:asciiTheme="majorHAnsi" w:eastAsiaTheme="majorEastAsia" w:hAnsiTheme="majorHAnsi" w:cstheme="majorBidi"/>
              <w:caps/>
            </w:rPr>
            <w:t>[Πληκτρολογήστε την επωνυμία της εταιρείας]</w:t>
          </w:r>
        </w:p>
      </w:docPartBody>
    </w:docPart>
    <w:docPart>
      <w:docPartPr>
        <w:name w:val="7815D38CD9BD4A23AF666B9B0948B995"/>
        <w:category>
          <w:name w:val="Γενικά"/>
          <w:gallery w:val="placeholder"/>
        </w:category>
        <w:types>
          <w:type w:val="bbPlcHdr"/>
        </w:types>
        <w:behaviors>
          <w:behavior w:val="content"/>
        </w:behaviors>
        <w:guid w:val="{57BF69ED-C034-437B-8E51-EC4595EB5EFA}"/>
      </w:docPartPr>
      <w:docPartBody>
        <w:p w:rsidR="003B74B6" w:rsidRDefault="00AA730E" w:rsidP="00AA730E">
          <w:pPr>
            <w:pStyle w:val="7815D38CD9BD4A23AF666B9B0948B995"/>
          </w:pPr>
          <w:r>
            <w:rPr>
              <w:rFonts w:asciiTheme="majorHAnsi" w:eastAsiaTheme="majorEastAsia" w:hAnsiTheme="majorHAnsi" w:cstheme="majorBidi"/>
              <w:sz w:val="80"/>
              <w:szCs w:val="80"/>
            </w:rPr>
            <w:t>[Τίτλος εγγράφου]</w:t>
          </w:r>
        </w:p>
      </w:docPartBody>
    </w:docPart>
    <w:docPart>
      <w:docPartPr>
        <w:name w:val="67556749CCC344BE90085B8082249617"/>
        <w:category>
          <w:name w:val="Γενικά"/>
          <w:gallery w:val="placeholder"/>
        </w:category>
        <w:types>
          <w:type w:val="bbPlcHdr"/>
        </w:types>
        <w:behaviors>
          <w:behavior w:val="content"/>
        </w:behaviors>
        <w:guid w:val="{101EDF9A-DCF2-4CD1-9B66-031DF2E20A88}"/>
      </w:docPartPr>
      <w:docPartBody>
        <w:p w:rsidR="003B74B6" w:rsidRDefault="00AA730E" w:rsidP="00AA730E">
          <w:pPr>
            <w:pStyle w:val="67556749CCC344BE90085B8082249617"/>
          </w:pPr>
          <w:r>
            <w:rPr>
              <w:rFonts w:asciiTheme="majorHAnsi" w:eastAsiaTheme="majorEastAsia" w:hAnsiTheme="majorHAnsi" w:cstheme="majorBidi"/>
              <w:sz w:val="44"/>
              <w:szCs w:val="44"/>
            </w:rPr>
            <w:t>[Τίτλος εγγράφου]</w:t>
          </w:r>
        </w:p>
      </w:docPartBody>
    </w:docPart>
    <w:docPart>
      <w:docPartPr>
        <w:name w:val="C1204807624749DC806A86A97B6004AE"/>
        <w:category>
          <w:name w:val="Γενικά"/>
          <w:gallery w:val="placeholder"/>
        </w:category>
        <w:types>
          <w:type w:val="bbPlcHdr"/>
        </w:types>
        <w:behaviors>
          <w:behavior w:val="content"/>
        </w:behaviors>
        <w:guid w:val="{9D084F42-2F83-4B4B-A1D2-E94987B6F195}"/>
      </w:docPartPr>
      <w:docPartBody>
        <w:p w:rsidR="003B74B6" w:rsidRDefault="00AA730E" w:rsidP="00AA730E">
          <w:pPr>
            <w:pStyle w:val="C1204807624749DC806A86A97B6004AE"/>
          </w:pPr>
          <w:r>
            <w:rPr>
              <w:b/>
              <w:bCs/>
            </w:rPr>
            <w:t>[Πληκτρολογήστε το όνομα του συντάκτη]</w:t>
          </w:r>
        </w:p>
      </w:docPartBody>
    </w:docPart>
    <w:docPart>
      <w:docPartPr>
        <w:name w:val="669ACF7AAD2E4DC7BA202A70E93C708D"/>
        <w:category>
          <w:name w:val="Γενικά"/>
          <w:gallery w:val="placeholder"/>
        </w:category>
        <w:types>
          <w:type w:val="bbPlcHdr"/>
        </w:types>
        <w:behaviors>
          <w:behavior w:val="content"/>
        </w:behaviors>
        <w:guid w:val="{E24C2A66-9731-4196-ABBF-7155950BAAD9}"/>
      </w:docPartPr>
      <w:docPartBody>
        <w:p w:rsidR="003B74B6" w:rsidRDefault="00AA730E" w:rsidP="00AA730E">
          <w:pPr>
            <w:pStyle w:val="669ACF7AAD2E4DC7BA202A70E93C708D"/>
          </w:pPr>
          <w:r>
            <w:rPr>
              <w:b/>
              <w:bCs/>
            </w:rPr>
            <w:t>[Ημερομηνία]</w:t>
          </w:r>
        </w:p>
      </w:docPartBody>
    </w:docPart>
    <w:docPart>
      <w:docPartPr>
        <w:name w:val="6495D01165CF4BCEB74FA26C23EB1381"/>
        <w:category>
          <w:name w:val="Γενικά"/>
          <w:gallery w:val="placeholder"/>
        </w:category>
        <w:types>
          <w:type w:val="bbPlcHdr"/>
        </w:types>
        <w:behaviors>
          <w:behavior w:val="content"/>
        </w:behaviors>
        <w:guid w:val="{8523D3C8-6F8C-450C-8EFB-55FE7385CD20}"/>
      </w:docPartPr>
      <w:docPartBody>
        <w:p w:rsidR="003B74B6" w:rsidRDefault="00AA730E" w:rsidP="00AA730E">
          <w:pPr>
            <w:pStyle w:val="6495D01165CF4BCEB74FA26C23EB1381"/>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30E"/>
    <w:rsid w:val="003B74B6"/>
    <w:rsid w:val="00572642"/>
    <w:rsid w:val="008B14D3"/>
    <w:rsid w:val="00AA73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29248ED0754F108CF03A44B1F8E614">
    <w:name w:val="C629248ED0754F108CF03A44B1F8E614"/>
    <w:rsid w:val="00AA730E"/>
  </w:style>
  <w:style w:type="paragraph" w:customStyle="1" w:styleId="7C3A4D5EEF7B4C8A997751369DB1E77C">
    <w:name w:val="7C3A4D5EEF7B4C8A997751369DB1E77C"/>
    <w:rsid w:val="00AA730E"/>
  </w:style>
  <w:style w:type="paragraph" w:customStyle="1" w:styleId="CBCC723572954D72922DF613D516E72B">
    <w:name w:val="CBCC723572954D72922DF613D516E72B"/>
    <w:rsid w:val="00AA730E"/>
  </w:style>
  <w:style w:type="paragraph" w:customStyle="1" w:styleId="118DAEE050EE4CD896B084602AD2D226">
    <w:name w:val="118DAEE050EE4CD896B084602AD2D226"/>
    <w:rsid w:val="00AA730E"/>
  </w:style>
  <w:style w:type="paragraph" w:customStyle="1" w:styleId="7815D38CD9BD4A23AF666B9B0948B995">
    <w:name w:val="7815D38CD9BD4A23AF666B9B0948B995"/>
    <w:rsid w:val="00AA730E"/>
  </w:style>
  <w:style w:type="paragraph" w:customStyle="1" w:styleId="67556749CCC344BE90085B8082249617">
    <w:name w:val="67556749CCC344BE90085B8082249617"/>
    <w:rsid w:val="00AA730E"/>
  </w:style>
  <w:style w:type="paragraph" w:customStyle="1" w:styleId="C1204807624749DC806A86A97B6004AE">
    <w:name w:val="C1204807624749DC806A86A97B6004AE"/>
    <w:rsid w:val="00AA730E"/>
  </w:style>
  <w:style w:type="paragraph" w:customStyle="1" w:styleId="669ACF7AAD2E4DC7BA202A70E93C708D">
    <w:name w:val="669ACF7AAD2E4DC7BA202A70E93C708D"/>
    <w:rsid w:val="00AA730E"/>
  </w:style>
  <w:style w:type="paragraph" w:customStyle="1" w:styleId="6495D01165CF4BCEB74FA26C23EB1381">
    <w:name w:val="6495D01165CF4BCEB74FA26C23EB1381"/>
    <w:rsid w:val="00AA73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Εργασία 1η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62778D-2DF6-48E5-A6E2-1E62AB31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1407</Words>
  <Characters>7599</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Εργασία 1η</vt:lpstr>
    </vt:vector>
  </TitlesOfParts>
  <Company>Πανεπιστημιο δυτικησ μακεδονιασ – Παιδαγωγικο τμημα δημοτικησ εκπαιδευσησ</Company>
  <LinksUpToDate>false</LinksUpToDate>
  <CharactersWithSpaces>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Εργασία 1η</dc:title>
  <dc:subject>Χρήση του Word</dc:subject>
  <dc:creator>Τσαλουχίδου Ελεονώρα – Στεφανία 4533</dc:creator>
  <cp:keywords/>
  <dc:description/>
  <cp:lastModifiedBy>Χρήστης των Windows</cp:lastModifiedBy>
  <cp:revision>5</cp:revision>
  <dcterms:created xsi:type="dcterms:W3CDTF">2018-03-26T18:32:00Z</dcterms:created>
  <dcterms:modified xsi:type="dcterms:W3CDTF">2018-03-26T18:33:00Z</dcterms:modified>
</cp:coreProperties>
</file>